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E548" w14:textId="089B33CA" w:rsidR="001F6246" w:rsidRPr="002D265C" w:rsidRDefault="00953F02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>Tabela parametrów</w:t>
      </w:r>
      <w:r w:rsidR="00263CF3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F84A0B">
        <w:rPr>
          <w:rFonts w:ascii="Cambria" w:hAnsi="Cambria"/>
          <w:b/>
          <w:bCs/>
          <w:sz w:val="28"/>
          <w:szCs w:val="28"/>
        </w:rPr>
        <w:t xml:space="preserve">- </w:t>
      </w:r>
      <w:r w:rsidR="0046115C">
        <w:rPr>
          <w:rFonts w:ascii="Cambria" w:hAnsi="Cambria"/>
          <w:b/>
          <w:bCs/>
          <w:sz w:val="28"/>
          <w:szCs w:val="28"/>
        </w:rPr>
        <w:t>załącznik do</w:t>
      </w:r>
      <w:r w:rsidR="00121F96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46115C">
        <w:rPr>
          <w:rFonts w:ascii="Cambria" w:hAnsi="Cambria"/>
          <w:b/>
          <w:bCs/>
          <w:sz w:val="28"/>
          <w:szCs w:val="28"/>
        </w:rPr>
        <w:t>O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 w:rsidR="0046115C">
        <w:rPr>
          <w:rFonts w:ascii="Cambria" w:eastAsia="Cambria" w:hAnsi="Cambria" w:cs="Cambria"/>
          <w:b/>
          <w:bCs/>
          <w:sz w:val="28"/>
          <w:szCs w:val="28"/>
        </w:rPr>
        <w:t>u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01156" w14:paraId="3F08DECA" w14:textId="3AE899C0" w:rsidTr="5D1E5762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A7D42" w:rsidRPr="00501156" w14:paraId="3FFC2117" w14:textId="77777777" w:rsidTr="5D1E5762">
        <w:trPr>
          <w:cantSplit/>
        </w:trPr>
        <w:tc>
          <w:tcPr>
            <w:tcW w:w="1277" w:type="dxa"/>
          </w:tcPr>
          <w:p w14:paraId="7A0E26C5" w14:textId="72BF4BA3" w:rsidR="00BA7D42" w:rsidRPr="00771297" w:rsidRDefault="00716318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Pr="00771297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Pr="00771297" w:rsidRDefault="00DC1EBD" w:rsidP="00BA7D4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A7D42" w:rsidRPr="00771297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250" w:type="dxa"/>
          </w:tcPr>
          <w:p w14:paraId="36FB3164" w14:textId="22A2FB10" w:rsidR="00BA7D42" w:rsidRDefault="00BD5D4E" w:rsidP="00BA7D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0,3</w:t>
            </w:r>
          </w:p>
        </w:tc>
        <w:tc>
          <w:tcPr>
            <w:tcW w:w="1545" w:type="dxa"/>
          </w:tcPr>
          <w:p w14:paraId="5DA28CB0" w14:textId="22CA9F7F" w:rsidR="00BA7D42" w:rsidRPr="00771297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3452" w14:paraId="5ED2F578" w14:textId="77777777" w:rsidTr="5D1E5762">
        <w:trPr>
          <w:cantSplit/>
          <w:trHeight w:val="300"/>
        </w:trPr>
        <w:tc>
          <w:tcPr>
            <w:tcW w:w="1277" w:type="dxa"/>
          </w:tcPr>
          <w:p w14:paraId="442A2D32" w14:textId="2FC5A4B3" w:rsidR="00003452" w:rsidRPr="00771297" w:rsidRDefault="00716318" w:rsidP="009E1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21149D4D" w14:textId="5835D287" w:rsidR="00003452" w:rsidRPr="00771297" w:rsidRDefault="00003452" w:rsidP="009E15C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2EE3470D" w14:textId="6FC499E5" w:rsidR="00003452" w:rsidRPr="00771297" w:rsidRDefault="00003452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250" w:type="dxa"/>
          </w:tcPr>
          <w:p w14:paraId="60297A6A" w14:textId="1E9C0BB5" w:rsidR="00003452" w:rsidRDefault="00BD5D4E" w:rsidP="009E15C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14:paraId="324A134B" w14:textId="77777777" w:rsidR="00003452" w:rsidRPr="00771297" w:rsidRDefault="00003452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E7EEE" w14:paraId="4BDF3016" w14:textId="77777777" w:rsidTr="5D1E5762">
        <w:trPr>
          <w:cantSplit/>
          <w:trHeight w:val="300"/>
        </w:trPr>
        <w:tc>
          <w:tcPr>
            <w:tcW w:w="1277" w:type="dxa"/>
          </w:tcPr>
          <w:p w14:paraId="066C3D5D" w14:textId="4C4C43DD" w:rsidR="000E7EE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Pr="00771297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Pr="00771297" w:rsidRDefault="00A84A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16230C0C" w14:textId="2FAC548B" w:rsidR="000E7EEE" w:rsidRDefault="00BD5D4E" w:rsidP="003372F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545" w:type="dxa"/>
          </w:tcPr>
          <w:p w14:paraId="5991DD2F" w14:textId="01D6561B" w:rsidR="000E7EEE" w:rsidRPr="00771297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44CF0786" w14:textId="77777777" w:rsidTr="5D1E5762">
        <w:trPr>
          <w:cantSplit/>
          <w:trHeight w:val="300"/>
        </w:trPr>
        <w:tc>
          <w:tcPr>
            <w:tcW w:w="1277" w:type="dxa"/>
          </w:tcPr>
          <w:p w14:paraId="2AAB0C85" w14:textId="24D45126" w:rsidR="005A444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</w:tcPr>
          <w:p w14:paraId="7F0C1EE8" w14:textId="77777777" w:rsidR="005A444E" w:rsidRPr="00771297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SPY</w:t>
            </w:r>
          </w:p>
        </w:tc>
        <w:tc>
          <w:tcPr>
            <w:tcW w:w="3437" w:type="dxa"/>
          </w:tcPr>
          <w:p w14:paraId="0F0AAD42" w14:textId="77777777" w:rsidR="005A444E" w:rsidRPr="00771297" w:rsidRDefault="005A444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27A583EF" w14:textId="2A0F3950" w:rsidR="005A444E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545" w:type="dxa"/>
          </w:tcPr>
          <w:p w14:paraId="13C34231" w14:textId="77777777" w:rsidR="005A444E" w:rsidRPr="00771297" w:rsidRDefault="005A44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33357477" w14:textId="77777777" w:rsidTr="5D1E5762">
        <w:trPr>
          <w:cantSplit/>
          <w:trHeight w:val="300"/>
        </w:trPr>
        <w:tc>
          <w:tcPr>
            <w:tcW w:w="1277" w:type="dxa"/>
          </w:tcPr>
          <w:p w14:paraId="55608296" w14:textId="0039ECCF" w:rsidR="005A444E" w:rsidRPr="00771297" w:rsidRDefault="00716318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27E8556" w14:textId="1DEABE6D" w:rsidR="005A444E" w:rsidRPr="00771297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WYC</w:t>
            </w:r>
          </w:p>
        </w:tc>
        <w:tc>
          <w:tcPr>
            <w:tcW w:w="3437" w:type="dxa"/>
          </w:tcPr>
          <w:p w14:paraId="7ACE3411" w14:textId="77777777" w:rsidR="005A444E" w:rsidRPr="00771297" w:rsidRDefault="005A444E" w:rsidP="005A444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3B06BE2" w14:textId="0EB2A956" w:rsidR="005A444E" w:rsidRDefault="00BD5D4E" w:rsidP="005A444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545" w:type="dxa"/>
          </w:tcPr>
          <w:p w14:paraId="322792BF" w14:textId="77777777" w:rsidR="005A444E" w:rsidRPr="00771297" w:rsidRDefault="005A444E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302BA90B" w14:textId="77777777" w:rsidTr="5D1E5762">
        <w:trPr>
          <w:cantSplit/>
          <w:trHeight w:val="300"/>
        </w:trPr>
        <w:tc>
          <w:tcPr>
            <w:tcW w:w="1277" w:type="dxa"/>
          </w:tcPr>
          <w:p w14:paraId="575DD3A5" w14:textId="493E780C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458D57A1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WYK</w:t>
            </w:r>
          </w:p>
        </w:tc>
        <w:tc>
          <w:tcPr>
            <w:tcW w:w="3437" w:type="dxa"/>
          </w:tcPr>
          <w:p w14:paraId="5A678A89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13A9BCF" w14:textId="23AA8A94" w:rsidR="00DC1EBD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545" w:type="dxa"/>
          </w:tcPr>
          <w:p w14:paraId="50783F92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5D1E5762">
        <w:trPr>
          <w:cantSplit/>
        </w:trPr>
        <w:tc>
          <w:tcPr>
            <w:tcW w:w="1277" w:type="dxa"/>
          </w:tcPr>
          <w:p w14:paraId="05E5EAE3" w14:textId="72583AE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6070B1FF" w14:textId="1D9FA3D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E449FB1" w14:textId="1D211B24" w:rsidR="00A470F7" w:rsidRPr="002760FE" w:rsidRDefault="00BD5D4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9AEEFD0" w14:textId="1EA483B3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5D1E5762">
        <w:trPr>
          <w:cantSplit/>
        </w:trPr>
        <w:tc>
          <w:tcPr>
            <w:tcW w:w="1277" w:type="dxa"/>
          </w:tcPr>
          <w:p w14:paraId="06BB611D" w14:textId="3DD8E9D1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5D895047" w14:textId="5442E734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7271369F" w14:textId="0DA5D362" w:rsidR="00A470F7" w:rsidRPr="002760FE" w:rsidRDefault="00BD5D4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C496479" w14:textId="42AFE42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5D1E5762">
        <w:trPr>
          <w:cantSplit/>
        </w:trPr>
        <w:tc>
          <w:tcPr>
            <w:tcW w:w="1277" w:type="dxa"/>
          </w:tcPr>
          <w:p w14:paraId="56BB6A0B" w14:textId="3B8CAB5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6EE01C6F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D5FD328" w14:textId="4506F941" w:rsidR="00A12C59" w:rsidRPr="002760FE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20348CA3" w14:textId="610299F3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5D1E5762">
        <w:trPr>
          <w:cantSplit/>
        </w:trPr>
        <w:tc>
          <w:tcPr>
            <w:tcW w:w="1277" w:type="dxa"/>
          </w:tcPr>
          <w:p w14:paraId="02A5E81D" w14:textId="1E95DB09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31C66459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7BC5FD65" w14:textId="054F9FE0" w:rsidR="00A12C59" w:rsidRPr="002760FE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596FC28" w14:textId="369982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5D1E5762">
        <w:trPr>
          <w:cantSplit/>
        </w:trPr>
        <w:tc>
          <w:tcPr>
            <w:tcW w:w="1277" w:type="dxa"/>
          </w:tcPr>
          <w:p w14:paraId="40E488DA" w14:textId="7600A51C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1A62F055" w14:textId="45C06FF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771297" w:rsidRDefault="00FB388D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82232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82232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11518122" w14:textId="714453D2" w:rsidR="00C82232" w:rsidRPr="002760FE" w:rsidRDefault="00BD5D4E" w:rsidP="00C82232">
            <w:pPr>
              <w:rPr>
                <w:rFonts w:ascii="Cambria" w:hAnsi="Cambria"/>
                <w:sz w:val="20"/>
                <w:szCs w:val="20"/>
              </w:rPr>
            </w:pPr>
            <w:ins w:id="0" w:author="Artur Ligocki Nadleśnictwo Kutno" w:date="2025-10-02T08:32:00Z" w16du:dateUtc="2025-10-02T06:32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7ED3ADB2" w14:textId="33BBD434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5D1E5762">
        <w:trPr>
          <w:cantSplit/>
        </w:trPr>
        <w:tc>
          <w:tcPr>
            <w:tcW w:w="1277" w:type="dxa"/>
          </w:tcPr>
          <w:p w14:paraId="7B9F62F9" w14:textId="11CB0FE5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bookmarkStart w:id="1" w:name="_Hlk149550765"/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2CA4F274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2447510" w14:textId="3717361F" w:rsidR="00A12C59" w:rsidRPr="002760FE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ins w:id="2" w:author="Artur Ligocki Nadleśnictwo Kutno" w:date="2025-10-02T08:32:00Z" w16du:dateUtc="2025-10-02T06:32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274BD7E2" w14:textId="26F9251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5D1E5762">
        <w:trPr>
          <w:cantSplit/>
        </w:trPr>
        <w:tc>
          <w:tcPr>
            <w:tcW w:w="1277" w:type="dxa"/>
          </w:tcPr>
          <w:p w14:paraId="2667551A" w14:textId="362D8D3F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53895B8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644EF89B" w14:textId="2D00B106" w:rsidR="00A12C59" w:rsidRPr="002760FE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ins w:id="3" w:author="Artur Ligocki Nadleśnictwo Kutno" w:date="2025-10-02T08:32:00Z" w16du:dateUtc="2025-10-02T06:32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44A43870" w14:textId="6C993AC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5D1E5762">
        <w:trPr>
          <w:cantSplit/>
        </w:trPr>
        <w:tc>
          <w:tcPr>
            <w:tcW w:w="1277" w:type="dxa"/>
          </w:tcPr>
          <w:p w14:paraId="47B5824B" w14:textId="0C90878D" w:rsidR="001B166C" w:rsidRPr="00771297" w:rsidRDefault="00716318" w:rsidP="001B166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195464CB" w14:textId="08381850" w:rsidR="001B166C" w:rsidRPr="00771297" w:rsidRDefault="001B166C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771297" w:rsidRDefault="003D3D50" w:rsidP="001B166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1B166C" w:rsidRPr="00771297">
              <w:rPr>
                <w:rFonts w:ascii="Cambria" w:eastAsia="Cambria" w:hAnsi="Cambria" w:cstheme="minorHAnsi"/>
              </w:rPr>
              <w:t>dległość od punkt</w:t>
            </w:r>
            <w:r w:rsidR="008D21D9" w:rsidRPr="00771297">
              <w:rPr>
                <w:rFonts w:ascii="Cambria" w:eastAsia="Cambria" w:hAnsi="Cambria" w:cstheme="minorHAnsi"/>
              </w:rPr>
              <w:t>u</w:t>
            </w:r>
            <w:r w:rsidR="001B166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30A63E65" w14:textId="293F9F75" w:rsidR="001B166C" w:rsidRPr="002760FE" w:rsidRDefault="00BD5D4E" w:rsidP="001B166C">
            <w:pPr>
              <w:rPr>
                <w:rFonts w:ascii="Cambria" w:hAnsi="Cambria"/>
                <w:sz w:val="20"/>
                <w:szCs w:val="20"/>
              </w:rPr>
            </w:pPr>
            <w:ins w:id="4" w:author="Artur Ligocki Nadleśnictwo Kutno" w:date="2025-10-02T08:33:00Z" w16du:dateUtc="2025-10-02T06:33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74B4665B" w14:textId="6BBEAB7E" w:rsidR="001B166C" w:rsidRPr="00771297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5D1E5762">
        <w:trPr>
          <w:cantSplit/>
        </w:trPr>
        <w:tc>
          <w:tcPr>
            <w:tcW w:w="1277" w:type="dxa"/>
          </w:tcPr>
          <w:p w14:paraId="57C34A1F" w14:textId="1FACE1A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79FF68BD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E7C2D24" w14:textId="5E530C00" w:rsidR="00A12C59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ins w:id="5" w:author="Artur Ligocki Nadleśnictwo Kutno" w:date="2025-10-02T08:33:00Z" w16du:dateUtc="2025-10-02T06:33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4CDC65CA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5D1E5762">
        <w:trPr>
          <w:cantSplit/>
          <w:trHeight w:val="300"/>
        </w:trPr>
        <w:tc>
          <w:tcPr>
            <w:tcW w:w="1277" w:type="dxa"/>
          </w:tcPr>
          <w:p w14:paraId="7FE3108B" w14:textId="4659645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44FE903E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48D7D802" w14:textId="0CB3FAD0" w:rsidR="00A12C59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ins w:id="6" w:author="Artur Ligocki Nadleśnictwo Kutno" w:date="2025-10-02T08:33:00Z" w16du:dateUtc="2025-10-02T06:33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1B8697AD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5D1E5762">
        <w:trPr>
          <w:cantSplit/>
          <w:trHeight w:val="300"/>
        </w:trPr>
        <w:tc>
          <w:tcPr>
            <w:tcW w:w="1277" w:type="dxa"/>
          </w:tcPr>
          <w:p w14:paraId="41854037" w14:textId="6E6B1892" w:rsidR="009E1B1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2FFD5DBD" w14:textId="77777777" w:rsidR="009E1B1E" w:rsidRPr="00771297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9E1B1E" w:rsidRPr="00771297" w:rsidRDefault="003D3D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9E1B1E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9E1B1E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34FD381F" w14:textId="0F8CB1D3" w:rsidR="009E1B1E" w:rsidRDefault="00BD5D4E" w:rsidP="003372F9">
            <w:pPr>
              <w:rPr>
                <w:rFonts w:ascii="Cambria" w:hAnsi="Cambria"/>
                <w:sz w:val="20"/>
                <w:szCs w:val="20"/>
              </w:rPr>
            </w:pPr>
            <w:ins w:id="7" w:author="Artur Ligocki Nadleśnictwo Kutno" w:date="2025-10-02T08:33:00Z" w16du:dateUtc="2025-10-02T06:33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715EC2B8" w14:textId="77777777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5D1E5762">
        <w:trPr>
          <w:cantSplit/>
          <w:trHeight w:val="300"/>
        </w:trPr>
        <w:tc>
          <w:tcPr>
            <w:tcW w:w="1277" w:type="dxa"/>
          </w:tcPr>
          <w:p w14:paraId="0C98D103" w14:textId="721DA885" w:rsidR="007D3D3D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5D972060" w14:textId="73D3CE86" w:rsidR="007D3D3D" w:rsidRPr="00771297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771297" w:rsidRDefault="00516295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50" w:type="dxa"/>
          </w:tcPr>
          <w:p w14:paraId="721CB206" w14:textId="7A153AEB" w:rsidR="007D3D3D" w:rsidRPr="00516295" w:rsidRDefault="00BD5D4E" w:rsidP="003372F9">
            <w:pPr>
              <w:rPr>
                <w:rFonts w:ascii="Cambria" w:hAnsi="Cambria"/>
              </w:rPr>
            </w:pPr>
            <w:ins w:id="8" w:author="Artur Ligocki Nadleśnictwo Kutno" w:date="2025-10-02T08:34:00Z" w16du:dateUtc="2025-10-02T06:34:00Z">
              <w:r>
                <w:rPr>
                  <w:rFonts w:ascii="Cambria" w:hAnsi="Cambria"/>
                </w:rPr>
                <w:t>20</w:t>
              </w:r>
            </w:ins>
          </w:p>
        </w:tc>
        <w:tc>
          <w:tcPr>
            <w:tcW w:w="1545" w:type="dxa"/>
          </w:tcPr>
          <w:p w14:paraId="51E6781B" w14:textId="51081292" w:rsidR="007D3D3D" w:rsidRPr="00771297" w:rsidRDefault="0051629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21" w:rsidRPr="00501156" w14:paraId="6BA68059" w14:textId="77777777" w:rsidTr="5D1E5762">
        <w:trPr>
          <w:cantSplit/>
        </w:trPr>
        <w:tc>
          <w:tcPr>
            <w:tcW w:w="1277" w:type="dxa"/>
          </w:tcPr>
          <w:p w14:paraId="66B65F5B" w14:textId="76D6F491" w:rsidR="00A10621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7D7520CA" w14:textId="77777777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</w:tcPr>
          <w:p w14:paraId="3CF7DC89" w14:textId="23F1BFA0" w:rsidR="00A10621" w:rsidRPr="002760FE" w:rsidRDefault="00BD5D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9" w:author="Artur Ligocki Nadleśnictwo Kutno" w:date="2025-10-02T08:34:00Z" w16du:dateUtc="2025-10-02T06:34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0BD453FB" w14:textId="5E82D571" w:rsidR="00A10621" w:rsidRPr="00771297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1"/>
      <w:tr w:rsidR="00A470F7" w:rsidRPr="00501156" w14:paraId="18302E85" w14:textId="77777777" w:rsidTr="5D1E5762">
        <w:trPr>
          <w:cantSplit/>
        </w:trPr>
        <w:tc>
          <w:tcPr>
            <w:tcW w:w="1277" w:type="dxa"/>
          </w:tcPr>
          <w:p w14:paraId="348E5D74" w14:textId="2F7161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54A3EA28" w14:textId="1EB28914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16B017" w14:textId="65FE710F" w:rsidR="00A470F7" w:rsidRPr="002760FE" w:rsidRDefault="00BD5D4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10" w:author="Artur Ligocki Nadleśnictwo Kutno" w:date="2025-10-02T08:34:00Z" w16du:dateUtc="2025-10-02T06:34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636E43E9" w14:textId="2B7FE38C" w:rsidR="00A470F7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5D1E5762">
        <w:trPr>
          <w:cantSplit/>
        </w:trPr>
        <w:tc>
          <w:tcPr>
            <w:tcW w:w="1277" w:type="dxa"/>
          </w:tcPr>
          <w:p w14:paraId="0B7554E0" w14:textId="2BB36B17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2F45BD77" w14:textId="2E87C70B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ilość miejsc pomiaru</w:t>
            </w:r>
            <w:r w:rsidR="00E80E55" w:rsidRPr="00771297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250" w:type="dxa"/>
          </w:tcPr>
          <w:p w14:paraId="1BBF52A9" w14:textId="4A69F7D4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  <w:r w:rsidRPr="002760FE">
              <w:rPr>
                <w:rFonts w:ascii="Cambria" w:eastAsia="Calibri" w:hAnsi="Cambria" w:cstheme="minorHAnsi"/>
                <w:sz w:val="20"/>
                <w:szCs w:val="20"/>
              </w:rPr>
              <w:t xml:space="preserve"> </w:t>
            </w:r>
            <w:ins w:id="11" w:author="Artur Ligocki Nadleśnictwo Kutno" w:date="2025-10-02T08:34:00Z" w16du:dateUtc="2025-10-02T06:34:00Z">
              <w:r w:rsidR="00BD5D4E">
                <w:rPr>
                  <w:rFonts w:ascii="Cambria" w:eastAsia="Calibri" w:hAnsi="Cambria" w:cstheme="minorHAnsi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15D2D90A" w14:textId="628DA8C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 w:rsidRPr="00771297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5D1E5762">
        <w:trPr>
          <w:cantSplit/>
        </w:trPr>
        <w:tc>
          <w:tcPr>
            <w:tcW w:w="1277" w:type="dxa"/>
          </w:tcPr>
          <w:p w14:paraId="184C0749" w14:textId="1D2018B1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55</w:t>
            </w:r>
          </w:p>
        </w:tc>
        <w:tc>
          <w:tcPr>
            <w:tcW w:w="1842" w:type="dxa"/>
          </w:tcPr>
          <w:p w14:paraId="15179081" w14:textId="6006E154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EF6043" w14:textId="0A5C24F9" w:rsidR="673A9407" w:rsidRDefault="00BD5D4E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12" w:author="Artur Ligocki Nadleśnictwo Kutno" w:date="2025-10-02T08:35:00Z" w16du:dateUtc="2025-10-02T06:35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7C167198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5D1E5762">
        <w:trPr>
          <w:cantSplit/>
        </w:trPr>
        <w:tc>
          <w:tcPr>
            <w:tcW w:w="1277" w:type="dxa"/>
          </w:tcPr>
          <w:p w14:paraId="31250135" w14:textId="735FEEC7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7E5441E" w14:textId="4DDA541E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0B8EAA57" w14:textId="576C96D0" w:rsidR="673A9407" w:rsidRDefault="00BD5D4E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13" w:author="Artur Ligocki Nadleśnictwo Kutno" w:date="2025-10-02T08:35:00Z" w16du:dateUtc="2025-10-02T06:35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2E262E4A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5D1E5762">
        <w:trPr>
          <w:cantSplit/>
          <w:trHeight w:val="300"/>
        </w:trPr>
        <w:tc>
          <w:tcPr>
            <w:tcW w:w="1277" w:type="dxa"/>
          </w:tcPr>
          <w:p w14:paraId="00580A19" w14:textId="42583623" w:rsidR="00D352EB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4C880B0B" w14:textId="77777777" w:rsidR="00D352EB" w:rsidRPr="00771297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1A1C740D" w14:textId="77777777" w:rsidR="00D352EB" w:rsidRPr="00771297" w:rsidRDefault="00D352EB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509CCA6C" w14:textId="62039D79" w:rsidR="00D352EB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ins w:id="14" w:author="Artur Ligocki Nadleśnictwo Kutno" w:date="2025-10-02T08:35:00Z" w16du:dateUtc="2025-10-02T06:35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2A0E77D0" w14:textId="77777777" w:rsidR="00D352EB" w:rsidRPr="00771297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5D1E5762">
        <w:trPr>
          <w:cantSplit/>
          <w:trHeight w:val="300"/>
        </w:trPr>
        <w:tc>
          <w:tcPr>
            <w:tcW w:w="1277" w:type="dxa"/>
          </w:tcPr>
          <w:p w14:paraId="7D22F733" w14:textId="4D21C1A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1726D71" w14:textId="5710243D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PRZ-PL12</w:t>
            </w:r>
          </w:p>
        </w:tc>
        <w:tc>
          <w:tcPr>
            <w:tcW w:w="3437" w:type="dxa"/>
          </w:tcPr>
          <w:p w14:paraId="5DDD6316" w14:textId="77777777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12F376F" w14:textId="33404416" w:rsidR="00D352EB" w:rsidRDefault="00BD5D4E" w:rsidP="00D352EB">
            <w:pPr>
              <w:rPr>
                <w:rFonts w:ascii="Cambria" w:hAnsi="Cambria"/>
                <w:sz w:val="20"/>
                <w:szCs w:val="20"/>
              </w:rPr>
            </w:pPr>
            <w:ins w:id="15" w:author="Artur Ligocki Nadleśnictwo Kutno" w:date="2025-10-02T08:35:00Z" w16du:dateUtc="2025-10-02T06:35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5B6E5B24" w14:textId="77777777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5D1E5762">
        <w:trPr>
          <w:cantSplit/>
          <w:trHeight w:val="300"/>
        </w:trPr>
        <w:tc>
          <w:tcPr>
            <w:tcW w:w="1277" w:type="dxa"/>
          </w:tcPr>
          <w:p w14:paraId="5CF12578" w14:textId="53C0129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2A37489B" w14:textId="7685BCF1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  <w:highlight w:val="yellow"/>
              </w:rPr>
            </w:pPr>
            <w:r w:rsidRPr="00AA5BC8">
              <w:rPr>
                <w:rFonts w:ascii="Cambria" w:hAnsi="Cambria"/>
              </w:rPr>
              <w:t>PRZ-PL2</w:t>
            </w:r>
            <w:r w:rsidR="00716318" w:rsidRPr="00AA5BC8">
              <w:rPr>
                <w:rFonts w:ascii="Cambria" w:hAnsi="Cambria"/>
              </w:rPr>
              <w:t>.</w:t>
            </w:r>
            <w:r w:rsidRPr="00AA5BC8">
              <w:rPr>
                <w:rFonts w:ascii="Cambria" w:hAnsi="Cambria"/>
              </w:rPr>
              <w:t>2</w:t>
            </w:r>
          </w:p>
        </w:tc>
        <w:tc>
          <w:tcPr>
            <w:tcW w:w="3437" w:type="dxa"/>
          </w:tcPr>
          <w:p w14:paraId="25E93E3F" w14:textId="47473DFB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0005CBDC" w14:textId="09C5A423" w:rsidR="00D352EB" w:rsidRDefault="00BD5D4E" w:rsidP="00D352EB">
            <w:pPr>
              <w:rPr>
                <w:rFonts w:ascii="Cambria" w:hAnsi="Cambria"/>
                <w:sz w:val="20"/>
                <w:szCs w:val="20"/>
              </w:rPr>
            </w:pPr>
            <w:ins w:id="16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796A69A5" w14:textId="305D2B29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5D1E5762">
        <w:trPr>
          <w:cantSplit/>
          <w:trHeight w:val="300"/>
        </w:trPr>
        <w:tc>
          <w:tcPr>
            <w:tcW w:w="1277" w:type="dxa"/>
          </w:tcPr>
          <w:p w14:paraId="67649A4A" w14:textId="230EA41F" w:rsidR="000A06D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1980050B" w14:textId="77777777" w:rsidR="000A06DD" w:rsidRPr="00771297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Pr="00771297" w:rsidRDefault="000A06D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54A0970D" w14:textId="43B7B52F" w:rsidR="000A06DD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ins w:id="17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2FCFAE15" w14:textId="77777777" w:rsidR="000A06DD" w:rsidRPr="00771297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5D1E5762">
        <w:trPr>
          <w:cantSplit/>
          <w:trHeight w:val="300"/>
        </w:trPr>
        <w:tc>
          <w:tcPr>
            <w:tcW w:w="1277" w:type="dxa"/>
          </w:tcPr>
          <w:p w14:paraId="186163B8" w14:textId="03BAF030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509A7E62" w14:textId="00AA7C59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Pr="00771297" w:rsidRDefault="00933FE9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50" w:type="dxa"/>
          </w:tcPr>
          <w:p w14:paraId="7F2E7B64" w14:textId="4ECEDC29" w:rsidR="673A9407" w:rsidRDefault="00BD5D4E" w:rsidP="673A9407">
            <w:pPr>
              <w:rPr>
                <w:rFonts w:ascii="Cambria" w:hAnsi="Cambria"/>
                <w:sz w:val="20"/>
                <w:szCs w:val="20"/>
              </w:rPr>
            </w:pPr>
            <w:ins w:id="18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60x60</w:t>
              </w:r>
            </w:ins>
          </w:p>
        </w:tc>
        <w:tc>
          <w:tcPr>
            <w:tcW w:w="1545" w:type="dxa"/>
          </w:tcPr>
          <w:p w14:paraId="23BFB70E" w14:textId="0CCE81FB" w:rsidR="673A9407" w:rsidRPr="0077129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5D1E5762">
        <w:trPr>
          <w:cantSplit/>
          <w:trHeight w:val="300"/>
        </w:trPr>
        <w:tc>
          <w:tcPr>
            <w:tcW w:w="1277" w:type="dxa"/>
          </w:tcPr>
          <w:p w14:paraId="04652BCC" w14:textId="359D1A62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38F031D4" w14:textId="18856A67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44B07528" w14:textId="6224AE9A" w:rsidR="673A9407" w:rsidRDefault="00BD5D4E" w:rsidP="673A9407">
            <w:pPr>
              <w:rPr>
                <w:rFonts w:ascii="Cambria" w:hAnsi="Cambria"/>
                <w:sz w:val="20"/>
                <w:szCs w:val="20"/>
              </w:rPr>
            </w:pPr>
            <w:ins w:id="19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180A281C" w14:textId="2E03514E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5D1E5762">
        <w:trPr>
          <w:cantSplit/>
          <w:trHeight w:val="300"/>
        </w:trPr>
        <w:tc>
          <w:tcPr>
            <w:tcW w:w="1277" w:type="dxa"/>
          </w:tcPr>
          <w:p w14:paraId="664D1860" w14:textId="6709FD3D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7ECD2F98" w14:textId="34040B70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18959E3B" w14:textId="538D009C" w:rsidR="12C1C05D" w:rsidRDefault="00BD5D4E" w:rsidP="12C1C05D">
            <w:pPr>
              <w:rPr>
                <w:rFonts w:ascii="Cambria" w:hAnsi="Cambria"/>
                <w:sz w:val="20"/>
                <w:szCs w:val="20"/>
              </w:rPr>
            </w:pPr>
            <w:ins w:id="20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1F7772A1" w14:textId="798A8D1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5D1E5762">
        <w:trPr>
          <w:cantSplit/>
          <w:trHeight w:val="300"/>
        </w:trPr>
        <w:tc>
          <w:tcPr>
            <w:tcW w:w="1277" w:type="dxa"/>
          </w:tcPr>
          <w:p w14:paraId="283584F9" w14:textId="0544EC9F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0498DD7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3E023A25" w14:textId="0B03BDBC" w:rsidR="00D225DF" w:rsidRDefault="00BD5D4E" w:rsidP="00D225DF">
            <w:pPr>
              <w:rPr>
                <w:rFonts w:ascii="Cambria" w:hAnsi="Cambria"/>
                <w:sz w:val="20"/>
                <w:szCs w:val="20"/>
              </w:rPr>
            </w:pPr>
            <w:ins w:id="21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35C6DD65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5D1E5762">
        <w:trPr>
          <w:cantSplit/>
          <w:trHeight w:val="300"/>
        </w:trPr>
        <w:tc>
          <w:tcPr>
            <w:tcW w:w="1277" w:type="dxa"/>
          </w:tcPr>
          <w:p w14:paraId="27683BD2" w14:textId="403652F9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D2ADDAE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23E6C6EE" w14:textId="6E018616" w:rsidR="00D225DF" w:rsidRDefault="00BD5D4E" w:rsidP="00D225DF">
            <w:pPr>
              <w:rPr>
                <w:rFonts w:ascii="Cambria" w:hAnsi="Cambria"/>
                <w:sz w:val="20"/>
                <w:szCs w:val="20"/>
              </w:rPr>
            </w:pPr>
            <w:ins w:id="22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7296BB14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5D1E5762">
        <w:trPr>
          <w:cantSplit/>
          <w:trHeight w:val="300"/>
        </w:trPr>
        <w:tc>
          <w:tcPr>
            <w:tcW w:w="1277" w:type="dxa"/>
          </w:tcPr>
          <w:p w14:paraId="764EF287" w14:textId="7F19F1AC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199E6876" w14:textId="063C7B92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55A8203A" w14:textId="4F5D849B" w:rsidR="12C1C05D" w:rsidRDefault="00BD5D4E" w:rsidP="12C1C05D">
            <w:pPr>
              <w:rPr>
                <w:rFonts w:ascii="Cambria" w:hAnsi="Cambria"/>
                <w:sz w:val="20"/>
                <w:szCs w:val="20"/>
              </w:rPr>
            </w:pPr>
            <w:ins w:id="23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5B5C513E" w14:textId="2E03514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5D1E5762">
        <w:trPr>
          <w:cantSplit/>
        </w:trPr>
        <w:tc>
          <w:tcPr>
            <w:tcW w:w="1277" w:type="dxa"/>
          </w:tcPr>
          <w:p w14:paraId="0997245A" w14:textId="21593DCF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065A44A0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5830AC4" w14:textId="140EE145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24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4F40D1AD" w14:textId="64E6335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5D1E5762">
        <w:trPr>
          <w:cantSplit/>
        </w:trPr>
        <w:tc>
          <w:tcPr>
            <w:tcW w:w="1277" w:type="dxa"/>
          </w:tcPr>
          <w:p w14:paraId="57685F94" w14:textId="77A4FE72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A279817" w14:textId="33BDC47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771297" w:rsidRDefault="008A3342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</w:t>
            </w:r>
            <w:r w:rsidR="00A470F7" w:rsidRPr="0077129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250" w:type="dxa"/>
          </w:tcPr>
          <w:p w14:paraId="4A5C43E4" w14:textId="682E4035" w:rsidR="00A470F7" w:rsidRPr="002760FE" w:rsidRDefault="00BD5D4E" w:rsidP="00A470F7">
            <w:pPr>
              <w:rPr>
                <w:rFonts w:ascii="Cambria" w:hAnsi="Cambria"/>
                <w:sz w:val="20"/>
                <w:szCs w:val="20"/>
              </w:rPr>
            </w:pPr>
            <w:ins w:id="25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50A56D20" w14:textId="771F8D3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5D1E5762">
        <w:trPr>
          <w:cantSplit/>
        </w:trPr>
        <w:tc>
          <w:tcPr>
            <w:tcW w:w="1277" w:type="dxa"/>
          </w:tcPr>
          <w:p w14:paraId="1A70FB60" w14:textId="0FC249DD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7B685741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9C94E7C" w14:textId="76471782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26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2AD4A6C4" w14:textId="53D43EAE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5D1E5762">
        <w:trPr>
          <w:cantSplit/>
        </w:trPr>
        <w:tc>
          <w:tcPr>
            <w:tcW w:w="1277" w:type="dxa"/>
          </w:tcPr>
          <w:p w14:paraId="560225A9" w14:textId="2B984CDF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B6B9D56" w14:textId="122682DD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709D1F4B" w14:textId="6259D509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27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56C67056" w14:textId="7A4DFC20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5D1E5762">
        <w:trPr>
          <w:cantSplit/>
        </w:trPr>
        <w:tc>
          <w:tcPr>
            <w:tcW w:w="1277" w:type="dxa"/>
          </w:tcPr>
          <w:p w14:paraId="0BE25D3E" w14:textId="0CC9D996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061FD3BE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E751D49" w14:textId="42A823FB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28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7DF16111" w14:textId="1CB4DAC5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5D1E5762">
        <w:trPr>
          <w:cantSplit/>
        </w:trPr>
        <w:tc>
          <w:tcPr>
            <w:tcW w:w="1277" w:type="dxa"/>
          </w:tcPr>
          <w:p w14:paraId="7C2E5FAC" w14:textId="36AD096A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1A193A41" w14:textId="6A772143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CC00275" w14:textId="363F2394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29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5D2B0C28" w14:textId="36D51E0A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5D1E5762">
        <w:trPr>
          <w:cantSplit/>
        </w:trPr>
        <w:tc>
          <w:tcPr>
            <w:tcW w:w="1277" w:type="dxa"/>
          </w:tcPr>
          <w:p w14:paraId="14A36C96" w14:textId="274EEAA5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79DDE65" w14:textId="0C11C667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30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6E698CA6" w14:textId="49D03AE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5D1E5762">
        <w:trPr>
          <w:cantSplit/>
        </w:trPr>
        <w:tc>
          <w:tcPr>
            <w:tcW w:w="1277" w:type="dxa"/>
          </w:tcPr>
          <w:p w14:paraId="67D6717C" w14:textId="198C8C31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90676FE" w14:textId="2E823C1D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31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280FBE4C" w14:textId="1F9185FE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5D1E5762">
        <w:trPr>
          <w:cantSplit/>
        </w:trPr>
        <w:tc>
          <w:tcPr>
            <w:tcW w:w="1277" w:type="dxa"/>
          </w:tcPr>
          <w:p w14:paraId="1F2804F6" w14:textId="3FEAFBE2" w:rsidR="00D225DF" w:rsidRPr="00771297" w:rsidRDefault="00716318" w:rsidP="00D225D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771297" w:rsidRDefault="00D225DF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D225DF" w:rsidRPr="00771297" w:rsidRDefault="008A3342" w:rsidP="00D225D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</w:t>
            </w:r>
            <w:r w:rsidR="00D225DF" w:rsidRPr="00771297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1250" w:type="dxa"/>
          </w:tcPr>
          <w:p w14:paraId="569D8593" w14:textId="24B971ED" w:rsidR="00D225DF" w:rsidRPr="002760FE" w:rsidRDefault="00BD5D4E" w:rsidP="00D225DF">
            <w:pPr>
              <w:rPr>
                <w:rFonts w:ascii="Cambria" w:hAnsi="Cambria"/>
                <w:sz w:val="20"/>
                <w:szCs w:val="20"/>
              </w:rPr>
            </w:pPr>
            <w:ins w:id="32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741A3FA7" w14:textId="6642BD99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5D1E5762">
        <w:trPr>
          <w:cantSplit/>
        </w:trPr>
        <w:tc>
          <w:tcPr>
            <w:tcW w:w="1277" w:type="dxa"/>
          </w:tcPr>
          <w:p w14:paraId="04D1A5A2" w14:textId="34CDDCE7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5676434C" w14:textId="7501E4B8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33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1200A576" w14:textId="00362259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5D1E5762">
        <w:trPr>
          <w:cantSplit/>
        </w:trPr>
        <w:tc>
          <w:tcPr>
            <w:tcW w:w="1277" w:type="dxa"/>
          </w:tcPr>
          <w:p w14:paraId="22FBD00F" w14:textId="58A04E8D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D7318DC" w14:textId="540A2433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34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638D8351" w14:textId="5C18EAA4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5D1E5762">
        <w:trPr>
          <w:cantSplit/>
        </w:trPr>
        <w:tc>
          <w:tcPr>
            <w:tcW w:w="1277" w:type="dxa"/>
          </w:tcPr>
          <w:p w14:paraId="5A47F370" w14:textId="18F25FC0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6248578A" w14:textId="223F26C1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35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0C5326DF" w14:textId="4CBE1C15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5D1E5762">
        <w:trPr>
          <w:cantSplit/>
        </w:trPr>
        <w:tc>
          <w:tcPr>
            <w:tcW w:w="1277" w:type="dxa"/>
          </w:tcPr>
          <w:p w14:paraId="55A8F4C5" w14:textId="25500B23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4DC3134A" w14:textId="77777777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425DB25A" w14:textId="1365B4A3" w:rsidR="00A6520A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ins w:id="36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1F8FF79F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5D1E5762">
        <w:trPr>
          <w:cantSplit/>
        </w:trPr>
        <w:tc>
          <w:tcPr>
            <w:tcW w:w="1277" w:type="dxa"/>
          </w:tcPr>
          <w:p w14:paraId="65804885" w14:textId="0AC81503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64DFC943" w14:textId="0ABDD63E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4470937" w14:textId="69BAEF30" w:rsidR="00A6520A" w:rsidRDefault="00BD5D4E" w:rsidP="00A6520A">
            <w:pPr>
              <w:rPr>
                <w:rFonts w:ascii="Cambria" w:hAnsi="Cambria"/>
                <w:sz w:val="20"/>
                <w:szCs w:val="20"/>
              </w:rPr>
            </w:pPr>
            <w:ins w:id="37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00E0BBFB" w14:textId="2FD0198E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5D1E5762">
        <w:trPr>
          <w:cantSplit/>
          <w:trHeight w:val="300"/>
        </w:trPr>
        <w:tc>
          <w:tcPr>
            <w:tcW w:w="1277" w:type="dxa"/>
          </w:tcPr>
          <w:p w14:paraId="61F7E757" w14:textId="38DAB8A8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A3505BD" w14:textId="4672290A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03462A5B" w14:textId="6310B973" w:rsidR="00A6520A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ins w:id="38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35D39DA1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5D1E5762">
        <w:trPr>
          <w:cantSplit/>
          <w:trHeight w:val="300"/>
        </w:trPr>
        <w:tc>
          <w:tcPr>
            <w:tcW w:w="1277" w:type="dxa"/>
          </w:tcPr>
          <w:p w14:paraId="264230A5" w14:textId="39EAD116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4463D00" w14:textId="68F97E60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68377773" w14:textId="0958577E" w:rsidR="00A6520A" w:rsidRDefault="00BD5D4E" w:rsidP="00A6520A">
            <w:pPr>
              <w:rPr>
                <w:rFonts w:ascii="Cambria" w:hAnsi="Cambria"/>
                <w:sz w:val="20"/>
                <w:szCs w:val="20"/>
              </w:rPr>
            </w:pPr>
            <w:ins w:id="39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5D831E99" w14:textId="62F1CCA4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5D1E5762">
        <w:trPr>
          <w:cantSplit/>
          <w:trHeight w:val="300"/>
        </w:trPr>
        <w:tc>
          <w:tcPr>
            <w:tcW w:w="1277" w:type="dxa"/>
          </w:tcPr>
          <w:p w14:paraId="6ABB3365" w14:textId="0063FA7C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79</w:t>
            </w:r>
          </w:p>
        </w:tc>
        <w:tc>
          <w:tcPr>
            <w:tcW w:w="1842" w:type="dxa"/>
          </w:tcPr>
          <w:p w14:paraId="2AAFABD8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7830C3D4" w14:textId="20D23E09" w:rsidR="003D7C93" w:rsidRDefault="00E44FA5" w:rsidP="008D21D9">
            <w:pPr>
              <w:rPr>
                <w:rFonts w:ascii="Cambria" w:hAnsi="Cambria"/>
                <w:sz w:val="20"/>
                <w:szCs w:val="20"/>
              </w:rPr>
            </w:pPr>
            <w:ins w:id="40" w:author="Artur Ligocki Nadleśnictwo Kutno" w:date="2025-10-02T08:40:00Z" w16du:dateUtc="2025-10-02T06:40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01D59A59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5D1E5762">
        <w:trPr>
          <w:cantSplit/>
          <w:trHeight w:val="300"/>
        </w:trPr>
        <w:tc>
          <w:tcPr>
            <w:tcW w:w="1277" w:type="dxa"/>
          </w:tcPr>
          <w:p w14:paraId="190C354A" w14:textId="168D1116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65043F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50" w:type="dxa"/>
          </w:tcPr>
          <w:p w14:paraId="3C10187F" w14:textId="746927FA" w:rsidR="003D7C93" w:rsidRDefault="00E44FA5" w:rsidP="008D21D9">
            <w:pPr>
              <w:rPr>
                <w:rFonts w:ascii="Cambria" w:hAnsi="Cambria"/>
                <w:sz w:val="20"/>
                <w:szCs w:val="20"/>
              </w:rPr>
            </w:pPr>
            <w:ins w:id="41" w:author="Artur Ligocki Nadleśnictwo Kutno" w:date="2025-10-02T08:40:00Z" w16du:dateUtc="2025-10-02T06:40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50889122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5D1E5762">
        <w:trPr>
          <w:cantSplit/>
          <w:trHeight w:val="300"/>
        </w:trPr>
        <w:tc>
          <w:tcPr>
            <w:tcW w:w="1277" w:type="dxa"/>
          </w:tcPr>
          <w:p w14:paraId="26EB037D" w14:textId="3CD528A6" w:rsidR="003D7C93" w:rsidRPr="00771297" w:rsidRDefault="00716318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3BB0DED" w14:textId="637DE48A" w:rsidR="003D7C93" w:rsidRPr="00771297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Pr="00771297" w:rsidRDefault="003D7C93" w:rsidP="003D7C9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Minimalna </w:t>
            </w:r>
            <w:r w:rsidRPr="00771297">
              <w:rPr>
                <w:rFonts w:ascii="Cambria" w:hAnsi="Cambria"/>
              </w:rPr>
              <w:t>głębokość spulchnienia gleby na</w:t>
            </w:r>
            <w:r w:rsidRPr="00771297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50" w:type="dxa"/>
          </w:tcPr>
          <w:p w14:paraId="1495720E" w14:textId="27650A37" w:rsidR="003D7C93" w:rsidRDefault="00E44FA5" w:rsidP="003D7C93">
            <w:pPr>
              <w:rPr>
                <w:rFonts w:ascii="Cambria" w:hAnsi="Cambria"/>
                <w:sz w:val="20"/>
                <w:szCs w:val="20"/>
              </w:rPr>
            </w:pPr>
            <w:ins w:id="42" w:author="Artur Ligocki Nadleśnictwo Kutno" w:date="2025-10-02T08:40:00Z" w16du:dateUtc="2025-10-02T06:40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97B7705" w14:textId="6E4B3957" w:rsidR="003D7C93" w:rsidRPr="00771297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5D1E5762">
        <w:trPr>
          <w:cantSplit/>
          <w:trHeight w:val="300"/>
        </w:trPr>
        <w:tc>
          <w:tcPr>
            <w:tcW w:w="1277" w:type="dxa"/>
          </w:tcPr>
          <w:p w14:paraId="0011B92C" w14:textId="58853E3A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D6CD066" w14:textId="61E19FCD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04D61F1F" w14:textId="5790B213" w:rsidR="12C1C05D" w:rsidRDefault="00E44FA5" w:rsidP="12C1C05D">
            <w:pPr>
              <w:rPr>
                <w:rFonts w:ascii="Cambria" w:hAnsi="Cambria"/>
                <w:sz w:val="20"/>
                <w:szCs w:val="20"/>
              </w:rPr>
            </w:pPr>
            <w:ins w:id="43" w:author="Artur Ligocki Nadleśnictwo Kutno" w:date="2025-10-02T08:41:00Z" w16du:dateUtc="2025-10-02T06:41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51880005" w14:textId="334798A5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A470F7" w:rsidRPr="00501156" w14:paraId="45A33670" w14:textId="77777777" w:rsidTr="5D1E5762">
        <w:trPr>
          <w:cantSplit/>
        </w:trPr>
        <w:tc>
          <w:tcPr>
            <w:tcW w:w="1277" w:type="dxa"/>
          </w:tcPr>
          <w:p w14:paraId="217658E4" w14:textId="489DF0D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3CF972" w14:textId="5C8D951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771297" w:rsidRDefault="00B2042E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50" w:type="dxa"/>
          </w:tcPr>
          <w:p w14:paraId="550264D6" w14:textId="767F6218" w:rsidR="00A470F7" w:rsidRPr="002760FE" w:rsidRDefault="00E44FA5" w:rsidP="00A470F7">
            <w:pPr>
              <w:rPr>
                <w:rFonts w:ascii="Cambria" w:hAnsi="Cambria"/>
                <w:sz w:val="20"/>
                <w:szCs w:val="20"/>
              </w:rPr>
            </w:pPr>
            <w:ins w:id="44" w:author="Artur Ligocki Nadleśnictwo Kutno" w:date="2025-10-02T08:43:00Z" w16du:dateUtc="2025-10-02T06:43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57E34A38" w14:textId="1DD8C3B4" w:rsidR="00A470F7" w:rsidRPr="00771297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ED5922" w:rsidRPr="00501156" w14:paraId="28AE8EE8" w14:textId="77777777" w:rsidTr="5D1E5762">
        <w:trPr>
          <w:cantSplit/>
        </w:trPr>
        <w:tc>
          <w:tcPr>
            <w:tcW w:w="1277" w:type="dxa"/>
          </w:tcPr>
          <w:p w14:paraId="7EF84C10" w14:textId="6E2E17A3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842" w:type="dxa"/>
          </w:tcPr>
          <w:p w14:paraId="168B022B" w14:textId="77777777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7" w:type="dxa"/>
          </w:tcPr>
          <w:p w14:paraId="6DDEE4F0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B01C9AB" w14:textId="127DACD9" w:rsidR="00ED5922" w:rsidRPr="002760FE" w:rsidRDefault="00E44FA5" w:rsidP="008D21D9">
            <w:pPr>
              <w:rPr>
                <w:rFonts w:ascii="Cambria" w:hAnsi="Cambria"/>
                <w:sz w:val="20"/>
                <w:szCs w:val="20"/>
              </w:rPr>
            </w:pPr>
            <w:ins w:id="45" w:author="Artur Ligocki Nadleśnictwo Kutno" w:date="2025-10-02T08:42:00Z" w16du:dateUtc="2025-10-02T06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EA26FFA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5D1E5762">
        <w:trPr>
          <w:cantSplit/>
        </w:trPr>
        <w:tc>
          <w:tcPr>
            <w:tcW w:w="1277" w:type="dxa"/>
          </w:tcPr>
          <w:p w14:paraId="4E36FA15" w14:textId="794DC1BF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7" w:type="dxa"/>
          </w:tcPr>
          <w:p w14:paraId="590B51A8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22487DC3" w14:textId="19848E86" w:rsidR="00ED5922" w:rsidRPr="002760FE" w:rsidRDefault="00E44FA5" w:rsidP="008D21D9">
            <w:pPr>
              <w:rPr>
                <w:rFonts w:ascii="Cambria" w:hAnsi="Cambria"/>
                <w:sz w:val="20"/>
                <w:szCs w:val="20"/>
              </w:rPr>
            </w:pPr>
            <w:ins w:id="46" w:author="Artur Ligocki Nadleśnictwo Kutno" w:date="2025-10-02T08:42:00Z" w16du:dateUtc="2025-10-02T06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20D729D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633DAF79" w14:textId="77777777" w:rsidTr="5D1E5762">
        <w:trPr>
          <w:cantSplit/>
          <w:trHeight w:val="300"/>
        </w:trPr>
        <w:tc>
          <w:tcPr>
            <w:tcW w:w="1277" w:type="dxa"/>
          </w:tcPr>
          <w:p w14:paraId="38C7F537" w14:textId="105806DF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5D7276EB" w14:textId="5848250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0D74938A" w14:textId="3B168A0F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47" w:author="Artur Ligocki Nadleśnictwo Kutno" w:date="2025-10-02T08:45:00Z" w16du:dateUtc="2025-10-02T06:45:00Z">
              <w:r>
                <w:rPr>
                  <w:rFonts w:ascii="Cambria" w:hAnsi="Cambria"/>
                  <w:sz w:val="20"/>
                  <w:szCs w:val="20"/>
                </w:rPr>
                <w:t>Kostur, szpadel</w:t>
              </w:r>
            </w:ins>
          </w:p>
        </w:tc>
        <w:tc>
          <w:tcPr>
            <w:tcW w:w="1545" w:type="dxa"/>
          </w:tcPr>
          <w:p w14:paraId="156622D9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5965220" w14:textId="77777777" w:rsidTr="5D1E5762">
        <w:trPr>
          <w:cantSplit/>
          <w:trHeight w:val="300"/>
        </w:trPr>
        <w:tc>
          <w:tcPr>
            <w:tcW w:w="1277" w:type="dxa"/>
          </w:tcPr>
          <w:p w14:paraId="19E85236" w14:textId="1C0C5508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00A6AA27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14DA470E" w14:textId="7ED8EEDB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4E49000" w14:textId="1BC253F1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48" w:author="Artur Ligocki Nadleśnictwo Kutno" w:date="2025-10-02T08:46:00Z" w16du:dateUtc="2025-10-02T06:46:00Z">
              <w:r>
                <w:rPr>
                  <w:rFonts w:ascii="Cambria" w:hAnsi="Cambria"/>
                  <w:sz w:val="20"/>
                  <w:szCs w:val="20"/>
                </w:rPr>
                <w:t>orka</w:t>
              </w:r>
            </w:ins>
          </w:p>
        </w:tc>
        <w:tc>
          <w:tcPr>
            <w:tcW w:w="1545" w:type="dxa"/>
          </w:tcPr>
          <w:p w14:paraId="1F74F98D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5D1E5762">
        <w:trPr>
          <w:cantSplit/>
          <w:trHeight w:val="300"/>
        </w:trPr>
        <w:tc>
          <w:tcPr>
            <w:tcW w:w="1277" w:type="dxa"/>
          </w:tcPr>
          <w:p w14:paraId="617844B0" w14:textId="2026DA57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7E4938E8" w14:textId="0CB92695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28E329C1" w14:textId="66D004D3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49" w:author="Artur Ligocki Nadleśnictwo Kutno" w:date="2025-10-02T08:46:00Z" w16du:dateUtc="2025-10-02T06:46:00Z">
              <w:r>
                <w:rPr>
                  <w:rFonts w:ascii="Cambria" w:hAnsi="Cambria"/>
                  <w:sz w:val="20"/>
                  <w:szCs w:val="20"/>
                </w:rPr>
                <w:t>szpadel</w:t>
              </w:r>
            </w:ins>
          </w:p>
        </w:tc>
        <w:tc>
          <w:tcPr>
            <w:tcW w:w="1545" w:type="dxa"/>
          </w:tcPr>
          <w:p w14:paraId="591F3F45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43E104D2" w14:textId="77777777" w:rsidTr="5D1E5762">
        <w:trPr>
          <w:cantSplit/>
          <w:trHeight w:val="300"/>
        </w:trPr>
        <w:tc>
          <w:tcPr>
            <w:tcW w:w="1277" w:type="dxa"/>
          </w:tcPr>
          <w:p w14:paraId="65E5AE5D" w14:textId="0D930B8F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375F2517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81EAE22" w14:textId="403B4315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C0B32D5" w14:textId="5BAFDD89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0" w:author="Artur Ligocki Nadleśnictwo Kutno" w:date="2025-10-02T08:46:00Z" w16du:dateUtc="2025-10-02T06:46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44A9DF1C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C8D3F1A" w14:textId="77777777" w:rsidTr="5D1E5762">
        <w:trPr>
          <w:cantSplit/>
          <w:trHeight w:val="300"/>
        </w:trPr>
        <w:tc>
          <w:tcPr>
            <w:tcW w:w="1277" w:type="dxa"/>
          </w:tcPr>
          <w:p w14:paraId="36C36619" w14:textId="5D2F1928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0130AC3F" w14:textId="7CC8CA20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SADZ </w:t>
            </w:r>
            <w:proofErr w:type="spellStart"/>
            <w:r w:rsidRPr="00771297">
              <w:rPr>
                <w:rFonts w:ascii="Cambria" w:eastAsia="Cambria" w:hAnsi="Cambria" w:cs="Cambria"/>
              </w:rPr>
              <w:t>SADZ</w:t>
            </w:r>
            <w:proofErr w:type="spellEnd"/>
          </w:p>
        </w:tc>
        <w:tc>
          <w:tcPr>
            <w:tcW w:w="3437" w:type="dxa"/>
          </w:tcPr>
          <w:p w14:paraId="434CAB3A" w14:textId="2BD7AD69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6F51AEB4" w14:textId="672EC26C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1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2BA82481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5D1E5762">
        <w:trPr>
          <w:cantSplit/>
          <w:trHeight w:val="300"/>
        </w:trPr>
        <w:tc>
          <w:tcPr>
            <w:tcW w:w="1277" w:type="dxa"/>
          </w:tcPr>
          <w:p w14:paraId="0055C24F" w14:textId="72E4F3D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13CA896A" w14:textId="3981935E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38D52DAB" w14:textId="702CCEAF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52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Kostur, szpadel</w:t>
              </w:r>
            </w:ins>
          </w:p>
        </w:tc>
        <w:tc>
          <w:tcPr>
            <w:tcW w:w="1545" w:type="dxa"/>
          </w:tcPr>
          <w:p w14:paraId="711DE503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E3C8FE2" w14:textId="77777777" w:rsidTr="5D1E5762">
        <w:trPr>
          <w:cantSplit/>
          <w:trHeight w:val="300"/>
        </w:trPr>
        <w:tc>
          <w:tcPr>
            <w:tcW w:w="1277" w:type="dxa"/>
          </w:tcPr>
          <w:p w14:paraId="642C01D2" w14:textId="546A5C10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074EB3DA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71566E83" w14:textId="0DCE2824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BDA79E6" w14:textId="0CFA4118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3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27832C05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5D1E5762">
        <w:trPr>
          <w:cantSplit/>
          <w:trHeight w:val="300"/>
        </w:trPr>
        <w:tc>
          <w:tcPr>
            <w:tcW w:w="1277" w:type="dxa"/>
          </w:tcPr>
          <w:p w14:paraId="51393562" w14:textId="0F5AA21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4C1E7469" w14:textId="422DA86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5D308E7D" w14:textId="0D920782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54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6</w:t>
              </w:r>
            </w:ins>
          </w:p>
        </w:tc>
        <w:tc>
          <w:tcPr>
            <w:tcW w:w="1545" w:type="dxa"/>
          </w:tcPr>
          <w:p w14:paraId="22B6407D" w14:textId="2E69B339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37D8BCFF" w14:textId="77777777" w:rsidTr="5D1E5762">
        <w:trPr>
          <w:cantSplit/>
          <w:trHeight w:val="300"/>
        </w:trPr>
        <w:tc>
          <w:tcPr>
            <w:tcW w:w="1277" w:type="dxa"/>
          </w:tcPr>
          <w:p w14:paraId="6A8A4252" w14:textId="230807E5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51F3EE5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2ABCCD35" w14:textId="21122627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81920F4" w14:textId="52C7D772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5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6711FB0B" w14:textId="057F8465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726C9F51" w14:textId="77777777" w:rsidTr="5D1E5762">
        <w:trPr>
          <w:cantSplit/>
          <w:trHeight w:val="300"/>
        </w:trPr>
        <w:tc>
          <w:tcPr>
            <w:tcW w:w="1277" w:type="dxa"/>
          </w:tcPr>
          <w:p w14:paraId="7170F8E4" w14:textId="0623ABFE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21B1F8A" w14:textId="1330A830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755C5C19" w14:textId="15CB517D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56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6</w:t>
              </w:r>
            </w:ins>
          </w:p>
        </w:tc>
        <w:tc>
          <w:tcPr>
            <w:tcW w:w="1545" w:type="dxa"/>
          </w:tcPr>
          <w:p w14:paraId="1D0DCEA8" w14:textId="2E69B339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197750BD" w14:textId="77777777" w:rsidTr="5D1E5762">
        <w:trPr>
          <w:cantSplit/>
          <w:trHeight w:val="300"/>
        </w:trPr>
        <w:tc>
          <w:tcPr>
            <w:tcW w:w="1277" w:type="dxa"/>
          </w:tcPr>
          <w:p w14:paraId="2172AE06" w14:textId="2189F3E9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478AD042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33643F0E" w14:textId="7275933A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7D3D614" w14:textId="782210EB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7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04C87684" w14:textId="7EF436C4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D703A" w:rsidRPr="00501156" w14:paraId="038F9066" w14:textId="77777777" w:rsidTr="5D1E5762">
        <w:trPr>
          <w:cantSplit/>
        </w:trPr>
        <w:tc>
          <w:tcPr>
            <w:tcW w:w="1277" w:type="dxa"/>
          </w:tcPr>
          <w:p w14:paraId="5D629E95" w14:textId="445EF3CE" w:rsidR="00FD703A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2B6AB1DE" w14:textId="77777777" w:rsidR="00FD703A" w:rsidRPr="00771297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Pr="00771297" w:rsidRDefault="00FD703A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3987DCF8" w14:textId="3881CF65" w:rsidR="00FD703A" w:rsidRDefault="00E44FA5" w:rsidP="003372F9">
            <w:pPr>
              <w:rPr>
                <w:rFonts w:ascii="Cambria" w:hAnsi="Cambria"/>
                <w:sz w:val="20"/>
                <w:szCs w:val="20"/>
              </w:rPr>
            </w:pPr>
            <w:ins w:id="58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100</w:t>
              </w:r>
            </w:ins>
          </w:p>
        </w:tc>
        <w:tc>
          <w:tcPr>
            <w:tcW w:w="1545" w:type="dxa"/>
          </w:tcPr>
          <w:p w14:paraId="2C34E059" w14:textId="77777777" w:rsidR="00FD703A" w:rsidRPr="00771297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5D1E5762">
        <w:trPr>
          <w:cantSplit/>
        </w:trPr>
        <w:tc>
          <w:tcPr>
            <w:tcW w:w="1277" w:type="dxa"/>
          </w:tcPr>
          <w:p w14:paraId="548E2D6E" w14:textId="09BC0E97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112</w:t>
            </w:r>
          </w:p>
        </w:tc>
        <w:tc>
          <w:tcPr>
            <w:tcW w:w="1842" w:type="dxa"/>
          </w:tcPr>
          <w:p w14:paraId="6D71BA43" w14:textId="61F89B82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4800E6" w:rsidRPr="00771297" w:rsidRDefault="003D3D50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</w:t>
            </w:r>
            <w:r w:rsidR="004800E6" w:rsidRPr="00771297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250" w:type="dxa"/>
          </w:tcPr>
          <w:p w14:paraId="062C6E2E" w14:textId="42B7A7AB" w:rsidR="004800E6" w:rsidRPr="002760FE" w:rsidRDefault="00E44FA5" w:rsidP="004800E6">
            <w:pPr>
              <w:rPr>
                <w:rFonts w:ascii="Cambria" w:hAnsi="Cambria"/>
                <w:sz w:val="20"/>
                <w:szCs w:val="20"/>
              </w:rPr>
            </w:pPr>
            <w:ins w:id="59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718B9C7F" w14:textId="2A99D702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CFC5593" w14:textId="77777777" w:rsidTr="5D1E5762">
        <w:trPr>
          <w:cantSplit/>
        </w:trPr>
        <w:tc>
          <w:tcPr>
            <w:tcW w:w="1277" w:type="dxa"/>
          </w:tcPr>
          <w:p w14:paraId="53F32A4B" w14:textId="6C3EB68B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A643752" w14:textId="3B533AAC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0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51AB2020" w14:textId="1299B23F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5D1E5762">
        <w:trPr>
          <w:cantSplit/>
        </w:trPr>
        <w:tc>
          <w:tcPr>
            <w:tcW w:w="1277" w:type="dxa"/>
          </w:tcPr>
          <w:p w14:paraId="676BBC18" w14:textId="3CEDEEE1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7DB0C62E" w14:textId="171DCC13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1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01AFD910" w14:textId="1E8BA0D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5D1E5762">
        <w:trPr>
          <w:cantSplit/>
        </w:trPr>
        <w:tc>
          <w:tcPr>
            <w:tcW w:w="1277" w:type="dxa"/>
          </w:tcPr>
          <w:p w14:paraId="164F928F" w14:textId="0EF1F54C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05DD68D9" w14:textId="484D8107" w:rsidR="00C51AED" w:rsidRPr="002760FE" w:rsidRDefault="00E44FA5" w:rsidP="00C51AED">
            <w:pPr>
              <w:rPr>
                <w:rFonts w:ascii="Cambria" w:hAnsi="Cambria"/>
                <w:sz w:val="20"/>
                <w:szCs w:val="20"/>
              </w:rPr>
            </w:pPr>
            <w:ins w:id="62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1A0C027C" w14:textId="05EEBEE8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5D1E5762">
        <w:trPr>
          <w:cantSplit/>
        </w:trPr>
        <w:tc>
          <w:tcPr>
            <w:tcW w:w="1277" w:type="dxa"/>
          </w:tcPr>
          <w:p w14:paraId="52EFF544" w14:textId="735C29FD" w:rsidR="00C51AED" w:rsidRPr="00771297" w:rsidRDefault="00716318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5AA124CB" w14:textId="7777777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4800E6" w:rsidRPr="00771297" w:rsidRDefault="004800E6" w:rsidP="004800E6">
            <w:pPr>
              <w:rPr>
                <w:rFonts w:ascii="Cambria" w:hAnsi="Cambria"/>
              </w:rPr>
            </w:pPr>
            <w:proofErr w:type="spellStart"/>
            <w:r w:rsidRPr="00771297">
              <w:rPr>
                <w:rFonts w:ascii="Cambria" w:hAnsi="Cambria"/>
              </w:rPr>
              <w:t>So</w:t>
            </w:r>
            <w:proofErr w:type="spellEnd"/>
            <w:r w:rsidRPr="00771297"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250" w:type="dxa"/>
          </w:tcPr>
          <w:p w14:paraId="6232A12A" w14:textId="08F44716" w:rsidR="004800E6" w:rsidRPr="002760FE" w:rsidRDefault="00E44FA5" w:rsidP="004800E6">
            <w:pPr>
              <w:rPr>
                <w:rFonts w:ascii="Cambria" w:hAnsi="Cambria"/>
                <w:sz w:val="20"/>
                <w:szCs w:val="20"/>
              </w:rPr>
            </w:pPr>
            <w:ins w:id="63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ręczny</w:t>
              </w:r>
            </w:ins>
          </w:p>
        </w:tc>
        <w:tc>
          <w:tcPr>
            <w:tcW w:w="1545" w:type="dxa"/>
          </w:tcPr>
          <w:p w14:paraId="4B5DA1CC" w14:textId="7F619622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5D1E5762">
        <w:trPr>
          <w:cantSplit/>
        </w:trPr>
        <w:tc>
          <w:tcPr>
            <w:tcW w:w="1277" w:type="dxa"/>
          </w:tcPr>
          <w:p w14:paraId="559772AF" w14:textId="31C3D6C2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133</w:t>
            </w:r>
          </w:p>
        </w:tc>
        <w:tc>
          <w:tcPr>
            <w:tcW w:w="1842" w:type="dxa"/>
          </w:tcPr>
          <w:p w14:paraId="2E1791F2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</w:tcPr>
          <w:p w14:paraId="09509D25" w14:textId="4E5D19E2" w:rsidR="00C51AED" w:rsidRPr="002760FE" w:rsidRDefault="00E44FA5" w:rsidP="00C51AED">
            <w:pPr>
              <w:rPr>
                <w:rFonts w:ascii="Cambria" w:hAnsi="Cambria"/>
                <w:sz w:val="20"/>
                <w:szCs w:val="20"/>
              </w:rPr>
            </w:pPr>
            <w:ins w:id="64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ręczny</w:t>
              </w:r>
            </w:ins>
          </w:p>
        </w:tc>
        <w:tc>
          <w:tcPr>
            <w:tcW w:w="1545" w:type="dxa"/>
          </w:tcPr>
          <w:p w14:paraId="74A9563A" w14:textId="77777777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5D1E5762">
        <w:trPr>
          <w:cantSplit/>
        </w:trPr>
        <w:tc>
          <w:tcPr>
            <w:tcW w:w="1277" w:type="dxa"/>
          </w:tcPr>
          <w:p w14:paraId="3F467AC2" w14:textId="4112901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E03627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</w:tcPr>
          <w:p w14:paraId="685B3163" w14:textId="3FA7AC94" w:rsidR="00C51AED" w:rsidRPr="002760FE" w:rsidRDefault="00E44FA5" w:rsidP="00C51AED">
            <w:pPr>
              <w:rPr>
                <w:rFonts w:ascii="Cambria" w:hAnsi="Cambria"/>
                <w:sz w:val="20"/>
                <w:szCs w:val="20"/>
              </w:rPr>
            </w:pPr>
            <w:ins w:id="65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ręczny</w:t>
              </w:r>
            </w:ins>
          </w:p>
        </w:tc>
        <w:tc>
          <w:tcPr>
            <w:tcW w:w="1545" w:type="dxa"/>
          </w:tcPr>
          <w:p w14:paraId="0D829516" w14:textId="77777777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5D1E5762">
        <w:trPr>
          <w:cantSplit/>
        </w:trPr>
        <w:tc>
          <w:tcPr>
            <w:tcW w:w="1277" w:type="dxa"/>
          </w:tcPr>
          <w:p w14:paraId="54F036F4" w14:textId="002EA45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7920F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4D546B2" w14:textId="6FC4DF10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6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7505F04E" w14:textId="7EE3AA2A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5D1E5762">
        <w:trPr>
          <w:cantSplit/>
        </w:trPr>
        <w:tc>
          <w:tcPr>
            <w:tcW w:w="1277" w:type="dxa"/>
          </w:tcPr>
          <w:p w14:paraId="6EDC996E" w14:textId="18644DB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FF6FE9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229F53D7" w14:textId="3E31CCC4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7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55601906" w14:textId="58A7E3A5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5D1E5762">
        <w:trPr>
          <w:cantSplit/>
        </w:trPr>
        <w:tc>
          <w:tcPr>
            <w:tcW w:w="1277" w:type="dxa"/>
          </w:tcPr>
          <w:p w14:paraId="2F39D8DB" w14:textId="5B07303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94103ED" w14:textId="3D305EB9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7CAFEBE1" w14:textId="1F7314B3" w:rsidR="00C51AED" w:rsidRPr="002760FE" w:rsidRDefault="00E44FA5" w:rsidP="00C51AED">
            <w:pPr>
              <w:rPr>
                <w:rFonts w:ascii="Cambria" w:hAnsi="Cambria"/>
                <w:sz w:val="20"/>
                <w:szCs w:val="20"/>
              </w:rPr>
            </w:pPr>
            <w:ins w:id="68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03F9076F" w14:textId="7AA342F1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44E46E15" w14:textId="77777777" w:rsidTr="5D1E5762">
        <w:trPr>
          <w:cantSplit/>
        </w:trPr>
        <w:tc>
          <w:tcPr>
            <w:tcW w:w="1277" w:type="dxa"/>
          </w:tcPr>
          <w:p w14:paraId="293ECC83" w14:textId="3DD18D0C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6938903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1B9F2BE" w14:textId="33576825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9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55A20D48" w14:textId="566FD811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747ACA4" w14:textId="77777777" w:rsidTr="5D1E5762">
        <w:trPr>
          <w:cantSplit/>
        </w:trPr>
        <w:tc>
          <w:tcPr>
            <w:tcW w:w="1277" w:type="dxa"/>
          </w:tcPr>
          <w:p w14:paraId="0A5FEDD4" w14:textId="2B1CD3F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1D339B76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2352D244" w14:textId="2810D7DF" w:rsidR="00A12C59" w:rsidRPr="002760FE" w:rsidRDefault="007C2E2F" w:rsidP="00A12C59">
            <w:pPr>
              <w:rPr>
                <w:rFonts w:ascii="Cambria" w:hAnsi="Cambria"/>
                <w:sz w:val="20"/>
                <w:szCs w:val="20"/>
              </w:rPr>
            </w:pPr>
            <w:ins w:id="70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3B592E08" w14:textId="51A78A66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48C61D08" w14:textId="77777777" w:rsidTr="5D1E5762">
        <w:trPr>
          <w:cantSplit/>
        </w:trPr>
        <w:tc>
          <w:tcPr>
            <w:tcW w:w="1277" w:type="dxa"/>
          </w:tcPr>
          <w:p w14:paraId="1A777D44" w14:textId="0BFC4C9A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750D5950" w14:textId="70D0F866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9E1B1E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53221E47" w14:textId="01C48343" w:rsidR="009E1B1E" w:rsidRPr="002760FE" w:rsidRDefault="007C2E2F" w:rsidP="009E1B1E">
            <w:pPr>
              <w:rPr>
                <w:rFonts w:ascii="Cambria" w:hAnsi="Cambria"/>
                <w:sz w:val="20"/>
                <w:szCs w:val="20"/>
              </w:rPr>
            </w:pPr>
            <w:ins w:id="71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5EF06E58" w14:textId="6730FC38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501156" w14:paraId="17A1ACCE" w14:textId="77777777" w:rsidTr="5D1E5762">
        <w:trPr>
          <w:cantSplit/>
        </w:trPr>
        <w:tc>
          <w:tcPr>
            <w:tcW w:w="1277" w:type="dxa"/>
          </w:tcPr>
          <w:p w14:paraId="12902A34" w14:textId="69136751" w:rsidR="00A962D0" w:rsidRPr="00771297" w:rsidRDefault="00716318" w:rsidP="00A962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FAFDB0B" w14:textId="77777777" w:rsidR="00A962D0" w:rsidRPr="00771297" w:rsidRDefault="00A962D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A962D0" w:rsidRPr="00771297" w:rsidRDefault="003D3D50" w:rsidP="00A962D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962D0" w:rsidRPr="00771297">
              <w:rPr>
                <w:rFonts w:ascii="Cambria" w:hAnsi="Cambria"/>
              </w:rPr>
              <w:t xml:space="preserve">dległość od </w:t>
            </w:r>
            <w:r w:rsidR="00A962D0" w:rsidRPr="00771297">
              <w:rPr>
                <w:rFonts w:ascii="Cambria" w:eastAsia="Cambria" w:hAnsi="Cambria" w:cstheme="minorHAnsi"/>
              </w:rPr>
              <w:t xml:space="preserve">miejsca odbioru środka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4DE53DC1" w14:textId="6BED0AF1" w:rsidR="00A962D0" w:rsidRPr="002760FE" w:rsidRDefault="007C2E2F" w:rsidP="00A962D0">
            <w:pPr>
              <w:rPr>
                <w:rFonts w:ascii="Cambria" w:hAnsi="Cambria"/>
                <w:sz w:val="20"/>
                <w:szCs w:val="20"/>
              </w:rPr>
            </w:pPr>
            <w:ins w:id="72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6E7EF59E" w14:textId="78EEA559" w:rsidR="00A962D0" w:rsidRPr="00771297" w:rsidRDefault="00A962D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4F07490" w14:textId="77777777" w:rsidTr="5D1E5762">
        <w:trPr>
          <w:cantSplit/>
        </w:trPr>
        <w:tc>
          <w:tcPr>
            <w:tcW w:w="1277" w:type="dxa"/>
          </w:tcPr>
          <w:p w14:paraId="306F1ECC" w14:textId="286F712F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1FD4849" w14:textId="77777777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 xml:space="preserve">dległość od miejsca zwrotu opakowań po środku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6D0BEFC5" w14:textId="07FF84DB" w:rsidR="009E1B1E" w:rsidRPr="002760FE" w:rsidRDefault="007C2E2F" w:rsidP="009E1B1E">
            <w:pPr>
              <w:rPr>
                <w:rFonts w:ascii="Cambria" w:hAnsi="Cambria"/>
                <w:sz w:val="20"/>
                <w:szCs w:val="20"/>
              </w:rPr>
            </w:pPr>
            <w:ins w:id="73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7DFA4330" w14:textId="5AA7B333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del w:id="74" w:author="Artur Ligocki Nadleśnictwo Kutno" w:date="2025-10-02T08:55:00Z" w16du:dateUtc="2025-10-02T06:55:00Z">
              <w:r w:rsidRPr="00771297" w:rsidDel="007C2E2F">
                <w:rPr>
                  <w:rFonts w:ascii="Cambria" w:hAnsi="Cambria"/>
                  <w:sz w:val="20"/>
                  <w:szCs w:val="20"/>
                </w:rPr>
                <w:delText>km</w:delText>
              </w:r>
            </w:del>
          </w:p>
        </w:tc>
      </w:tr>
      <w:tr w:rsidR="002B182C" w:rsidRPr="00501156" w14:paraId="6B901246" w14:textId="77777777" w:rsidTr="5D1E5762">
        <w:trPr>
          <w:cantSplit/>
        </w:trPr>
        <w:tc>
          <w:tcPr>
            <w:tcW w:w="1277" w:type="dxa"/>
          </w:tcPr>
          <w:p w14:paraId="713EBB44" w14:textId="5655DAFC" w:rsidR="002B182C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0EA30755" w14:textId="77777777" w:rsidR="002B182C" w:rsidRPr="00771297" w:rsidRDefault="002B182C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2B182C" w:rsidRPr="00771297" w:rsidRDefault="003D3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</w:t>
            </w:r>
            <w:r w:rsidR="00DF483E" w:rsidRPr="00771297">
              <w:rPr>
                <w:rFonts w:ascii="Cambria" w:eastAsia="Cambria" w:hAnsi="Cambria" w:cstheme="minorHAnsi"/>
              </w:rPr>
              <w:t>o</w:t>
            </w:r>
            <w:r w:rsidR="002B182C" w:rsidRPr="00771297">
              <w:rPr>
                <w:rFonts w:ascii="Cambria" w:eastAsia="Cambria" w:hAnsi="Cambria" w:cstheme="minorHAnsi"/>
              </w:rPr>
              <w:t>dległość od punkt</w:t>
            </w:r>
            <w:r w:rsidR="00DF483E" w:rsidRPr="00771297">
              <w:rPr>
                <w:rFonts w:ascii="Cambria" w:eastAsia="Cambria" w:hAnsi="Cambria" w:cstheme="minorHAnsi"/>
              </w:rPr>
              <w:t>u</w:t>
            </w:r>
            <w:r w:rsidR="002B182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4E5A15C3" w14:textId="44E20DD0" w:rsidR="002B182C" w:rsidRPr="002760FE" w:rsidRDefault="007C2E2F" w:rsidP="008D21D9">
            <w:pPr>
              <w:rPr>
                <w:rFonts w:ascii="Cambria" w:hAnsi="Cambria"/>
                <w:sz w:val="20"/>
                <w:szCs w:val="20"/>
              </w:rPr>
            </w:pPr>
            <w:ins w:id="75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7101C283" w14:textId="77777777" w:rsidR="002B182C" w:rsidRPr="00771297" w:rsidRDefault="002B182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6753FE8" w14:textId="77777777" w:rsidTr="5D1E5762">
        <w:trPr>
          <w:cantSplit/>
        </w:trPr>
        <w:tc>
          <w:tcPr>
            <w:tcW w:w="1277" w:type="dxa"/>
          </w:tcPr>
          <w:p w14:paraId="7354876E" w14:textId="36BED741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0CDC8AC3" w14:textId="6518F3E5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</w:t>
            </w:r>
            <w:r w:rsidR="002B182C" w:rsidRPr="00771297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437" w:type="dxa"/>
          </w:tcPr>
          <w:p w14:paraId="03C421CD" w14:textId="1BB69153" w:rsidR="009E1B1E" w:rsidRPr="00771297" w:rsidRDefault="002B182C" w:rsidP="009E1B1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50" w:type="dxa"/>
          </w:tcPr>
          <w:p w14:paraId="1651697A" w14:textId="08F6AAEE" w:rsidR="009E1B1E" w:rsidRPr="002760FE" w:rsidRDefault="007C2E2F" w:rsidP="009E1B1E">
            <w:pPr>
              <w:rPr>
                <w:rFonts w:ascii="Cambria" w:hAnsi="Cambria"/>
                <w:sz w:val="20"/>
                <w:szCs w:val="20"/>
              </w:rPr>
            </w:pPr>
            <w:ins w:id="76" w:author="Artur Ligocki Nadleśnictwo Kutno" w:date="2025-10-02T08:56:00Z" w16du:dateUtc="2025-10-02T06:56:00Z">
              <w:r>
                <w:rPr>
                  <w:rFonts w:ascii="Cambria" w:hAnsi="Cambria"/>
                  <w:sz w:val="20"/>
                  <w:szCs w:val="20"/>
                </w:rPr>
                <w:t>3</w:t>
              </w:r>
            </w:ins>
          </w:p>
        </w:tc>
        <w:tc>
          <w:tcPr>
            <w:tcW w:w="1545" w:type="dxa"/>
          </w:tcPr>
          <w:p w14:paraId="4C48230B" w14:textId="04F80D80" w:rsidR="009E1B1E" w:rsidRPr="00771297" w:rsidRDefault="002B182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6168C2" w:rsidRPr="00501156" w14:paraId="19D1AA81" w14:textId="77777777" w:rsidTr="5D1E5762">
        <w:trPr>
          <w:cantSplit/>
        </w:trPr>
        <w:tc>
          <w:tcPr>
            <w:tcW w:w="1277" w:type="dxa"/>
          </w:tcPr>
          <w:p w14:paraId="4F10B196" w14:textId="5254AD0F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4E79AD65" w14:textId="77777777" w:rsidR="006168C2" w:rsidRPr="00771297" w:rsidRDefault="006168C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2CFDD6BB" w14:textId="5D3A9B55" w:rsidR="006168C2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6168C2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</w:tcPr>
          <w:p w14:paraId="21239203" w14:textId="313538F5" w:rsidR="006168C2" w:rsidRPr="002760FE" w:rsidRDefault="007C2E2F" w:rsidP="008D21D9">
            <w:pPr>
              <w:rPr>
                <w:rFonts w:ascii="Cambria" w:hAnsi="Cambria"/>
                <w:sz w:val="20"/>
                <w:szCs w:val="20"/>
              </w:rPr>
            </w:pPr>
            <w:ins w:id="77" w:author="Artur Ligocki Nadleśnictwo Kutno" w:date="2025-10-02T08:56:00Z" w16du:dateUtc="2025-10-02T06:56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6CA53AE7" w14:textId="77777777" w:rsidR="006168C2" w:rsidRPr="00771297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5D1E5762">
        <w:trPr>
          <w:cantSplit/>
        </w:trPr>
        <w:tc>
          <w:tcPr>
            <w:tcW w:w="1277" w:type="dxa"/>
          </w:tcPr>
          <w:p w14:paraId="045F21F6" w14:textId="157FE720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50A68620" w14:textId="0F1A1B5E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1F745677" w14:textId="2C660497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021BC0" w:rsidRPr="00771297">
              <w:rPr>
                <w:rFonts w:ascii="Cambria" w:hAnsi="Cambria"/>
              </w:rPr>
              <w:t xml:space="preserve">dległość dowozu </w:t>
            </w:r>
            <w:r w:rsidR="00B52EFE" w:rsidRPr="00771297">
              <w:rPr>
                <w:rFonts w:ascii="Cambria" w:hAnsi="Cambria"/>
              </w:rPr>
              <w:t>drewna na paliki</w:t>
            </w:r>
          </w:p>
        </w:tc>
        <w:tc>
          <w:tcPr>
            <w:tcW w:w="1250" w:type="dxa"/>
          </w:tcPr>
          <w:p w14:paraId="4D25C8BB" w14:textId="243FDB7C" w:rsidR="00021BC0" w:rsidRPr="002760FE" w:rsidRDefault="007C2E2F" w:rsidP="00021BC0">
            <w:pPr>
              <w:rPr>
                <w:rFonts w:ascii="Cambria" w:hAnsi="Cambria"/>
                <w:sz w:val="20"/>
                <w:szCs w:val="20"/>
              </w:rPr>
            </w:pPr>
            <w:ins w:id="78" w:author="Artur Ligocki Nadleśnictwo Kutno" w:date="2025-10-02T08:56:00Z" w16du:dateUtc="2025-10-02T06:56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3D927BEF" w14:textId="45E6A887" w:rsidR="00021BC0" w:rsidRPr="00771297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328E3BA8" w14:textId="77777777" w:rsidTr="00F46564">
        <w:trPr>
          <w:cantSplit/>
        </w:trPr>
        <w:tc>
          <w:tcPr>
            <w:tcW w:w="1277" w:type="dxa"/>
          </w:tcPr>
          <w:p w14:paraId="510015C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0B50FE0B" w14:textId="77777777" w:rsidR="000530D0" w:rsidRPr="00771297" w:rsidRDefault="000530D0" w:rsidP="000530D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3D2E91AF" w14:textId="5479B37D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E97CE6D" w14:textId="79FEC0F2" w:rsidR="000530D0" w:rsidRPr="002760FE" w:rsidRDefault="007C2E2F" w:rsidP="000530D0">
            <w:pPr>
              <w:rPr>
                <w:rFonts w:ascii="Cambria" w:hAnsi="Cambria"/>
                <w:sz w:val="20"/>
                <w:szCs w:val="20"/>
              </w:rPr>
            </w:pPr>
            <w:ins w:id="79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1,8</w:t>
              </w:r>
            </w:ins>
          </w:p>
        </w:tc>
        <w:tc>
          <w:tcPr>
            <w:tcW w:w="1545" w:type="dxa"/>
          </w:tcPr>
          <w:p w14:paraId="60D6FBFE" w14:textId="3ED86D43" w:rsidR="000530D0" w:rsidRPr="00771297" w:rsidRDefault="000530D0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21BC0" w:rsidRPr="00501156" w14:paraId="6E653051" w14:textId="77777777" w:rsidTr="5D1E5762">
        <w:trPr>
          <w:cantSplit/>
        </w:trPr>
        <w:tc>
          <w:tcPr>
            <w:tcW w:w="1277" w:type="dxa"/>
          </w:tcPr>
          <w:p w14:paraId="38E272A8" w14:textId="66D285D2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62556E8C" w14:textId="35D33066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027ED0B2" w14:textId="60CAE03B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021BC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5618FC5A" w14:textId="16C4E59A" w:rsidR="00021BC0" w:rsidRPr="002760FE" w:rsidRDefault="007C2E2F" w:rsidP="00021BC0">
            <w:pPr>
              <w:rPr>
                <w:rFonts w:ascii="Cambria" w:hAnsi="Cambria"/>
                <w:sz w:val="20"/>
                <w:szCs w:val="20"/>
              </w:rPr>
            </w:pPr>
            <w:ins w:id="80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1795F1AD" w14:textId="3CDC177D" w:rsidR="00021BC0" w:rsidRPr="00771297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5D1E5762">
        <w:trPr>
          <w:cantSplit/>
        </w:trPr>
        <w:tc>
          <w:tcPr>
            <w:tcW w:w="1277" w:type="dxa"/>
          </w:tcPr>
          <w:p w14:paraId="7EB9D53A" w14:textId="3564C944" w:rsidR="00B52EFE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A360084" w14:textId="77777777" w:rsidR="00B52EFE" w:rsidRPr="00AA5BC8" w:rsidRDefault="00B52EFE" w:rsidP="008D21D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44BE97E7" w14:textId="62092D4B" w:rsidR="00B52EFE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</w:tcPr>
          <w:p w14:paraId="5ED64B7D" w14:textId="3DC70AD0" w:rsidR="00B52EFE" w:rsidRPr="002760FE" w:rsidRDefault="007C2E2F" w:rsidP="008D21D9">
            <w:pPr>
              <w:rPr>
                <w:rFonts w:ascii="Cambria" w:hAnsi="Cambria"/>
                <w:sz w:val="20"/>
                <w:szCs w:val="20"/>
              </w:rPr>
            </w:pPr>
            <w:ins w:id="81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5E1ADAB1" w14:textId="77777777" w:rsidR="00B52EFE" w:rsidRPr="00771297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5D1E5762">
        <w:trPr>
          <w:cantSplit/>
        </w:trPr>
        <w:tc>
          <w:tcPr>
            <w:tcW w:w="1277" w:type="dxa"/>
          </w:tcPr>
          <w:p w14:paraId="7B8312A0" w14:textId="768A18D5" w:rsidR="00B52EFE" w:rsidRPr="00771297" w:rsidRDefault="00716318" w:rsidP="00B52EFE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6E6E8320" w14:textId="1DFC3524" w:rsidR="00B52EFE" w:rsidRPr="00AA5BC8" w:rsidRDefault="00B52EFE" w:rsidP="00B52EFE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20A95E55" w14:textId="151B8BBD" w:rsidR="00B52EFE" w:rsidRPr="00771297" w:rsidRDefault="00DF483E" w:rsidP="00B52EF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1250" w:type="dxa"/>
          </w:tcPr>
          <w:p w14:paraId="1C94B886" w14:textId="21FADC42" w:rsidR="00B52EFE" w:rsidRPr="002760FE" w:rsidRDefault="007C2E2F" w:rsidP="00B52EFE">
            <w:pPr>
              <w:rPr>
                <w:rFonts w:ascii="Cambria" w:hAnsi="Cambria"/>
                <w:sz w:val="20"/>
                <w:szCs w:val="20"/>
              </w:rPr>
            </w:pPr>
            <w:ins w:id="82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1077B7C3" w14:textId="627DE515" w:rsidR="00B52EFE" w:rsidRPr="00771297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4A179290" w14:textId="77777777" w:rsidTr="00F46564">
        <w:trPr>
          <w:cantSplit/>
        </w:trPr>
        <w:tc>
          <w:tcPr>
            <w:tcW w:w="1277" w:type="dxa"/>
          </w:tcPr>
          <w:p w14:paraId="272AE50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3A1B076" w14:textId="77777777" w:rsidR="000530D0" w:rsidRPr="00AA5BC8" w:rsidRDefault="000530D0" w:rsidP="000530D0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5CFB740F" w14:textId="0C87A073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5A05172" w14:textId="44737B1C" w:rsidR="000530D0" w:rsidRPr="002760FE" w:rsidRDefault="007C2E2F" w:rsidP="000530D0">
            <w:pPr>
              <w:rPr>
                <w:rFonts w:ascii="Cambria" w:hAnsi="Cambria"/>
                <w:sz w:val="20"/>
                <w:szCs w:val="20"/>
              </w:rPr>
            </w:pPr>
            <w:ins w:id="83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1,8</w:t>
              </w:r>
            </w:ins>
          </w:p>
        </w:tc>
        <w:tc>
          <w:tcPr>
            <w:tcW w:w="1545" w:type="dxa"/>
          </w:tcPr>
          <w:p w14:paraId="62614EC4" w14:textId="3D214CE4" w:rsidR="000530D0" w:rsidRPr="00771297" w:rsidRDefault="000530D0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F3820" w:rsidRPr="00501156" w14:paraId="76766F76" w14:textId="77777777" w:rsidTr="5D1E5762">
        <w:trPr>
          <w:cantSplit/>
        </w:trPr>
        <w:tc>
          <w:tcPr>
            <w:tcW w:w="1277" w:type="dxa"/>
          </w:tcPr>
          <w:p w14:paraId="0B7B1FD8" w14:textId="2AE78922" w:rsidR="00DF3820" w:rsidRPr="00771297" w:rsidRDefault="00716318" w:rsidP="00DF38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0D814C42" w14:textId="6E620C19" w:rsidR="00DF3820" w:rsidRPr="00AA5BC8" w:rsidRDefault="00EA6388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</w:t>
            </w:r>
            <w:r w:rsidR="00DF3820" w:rsidRPr="00AA5BC8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34572897" w14:textId="5CCC7DF1" w:rsidR="00DF3820" w:rsidRPr="00771297" w:rsidRDefault="00DF483E" w:rsidP="00DF382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DF382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0EBCED91" w14:textId="2EC6FE79" w:rsidR="00DF3820" w:rsidRPr="002760FE" w:rsidRDefault="007C2E2F" w:rsidP="00DF3820">
            <w:pPr>
              <w:rPr>
                <w:rFonts w:ascii="Cambria" w:hAnsi="Cambria"/>
                <w:sz w:val="20"/>
                <w:szCs w:val="20"/>
              </w:rPr>
            </w:pPr>
            <w:ins w:id="84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00F29CCF" w14:textId="40369C1A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5D1E5762">
        <w:trPr>
          <w:cantSplit/>
          <w:trHeight w:val="300"/>
        </w:trPr>
        <w:tc>
          <w:tcPr>
            <w:tcW w:w="1277" w:type="dxa"/>
          </w:tcPr>
          <w:p w14:paraId="12376DA4" w14:textId="0F84AA9B" w:rsidR="00DF3820" w:rsidRPr="00771297" w:rsidRDefault="00716318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771297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</w:tcPr>
          <w:p w14:paraId="60F8BB87" w14:textId="5A7B5E4D" w:rsidR="00DF3820" w:rsidRPr="00AA5BC8" w:rsidRDefault="00474B92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/>
              </w:rPr>
              <w:t>ZAB-</w:t>
            </w:r>
            <w:r w:rsidR="00DF3820" w:rsidRPr="00AA5BC8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14:paraId="6C78D031" w14:textId="163FA05E" w:rsidR="00DF3820" w:rsidRPr="00771297" w:rsidRDefault="00DF3820" w:rsidP="00DF3820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14:paraId="02949224" w14:textId="59B05C59" w:rsidR="00DF3820" w:rsidRDefault="007C2E2F" w:rsidP="00DF3820">
            <w:pPr>
              <w:rPr>
                <w:rFonts w:ascii="Cambria" w:hAnsi="Cambria"/>
                <w:sz w:val="20"/>
                <w:szCs w:val="20"/>
              </w:rPr>
            </w:pPr>
            <w:ins w:id="85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180</w:t>
              </w:r>
            </w:ins>
          </w:p>
        </w:tc>
        <w:tc>
          <w:tcPr>
            <w:tcW w:w="1545" w:type="dxa"/>
          </w:tcPr>
          <w:p w14:paraId="6F594713" w14:textId="334798A5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5D1E5762">
        <w:trPr>
          <w:cantSplit/>
        </w:trPr>
        <w:tc>
          <w:tcPr>
            <w:tcW w:w="1277" w:type="dxa"/>
          </w:tcPr>
          <w:p w14:paraId="29FD67FC" w14:textId="6F91BA32" w:rsidR="2249365B" w:rsidRPr="00771297" w:rsidRDefault="00716318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2FF32464" w14:textId="11545E5C" w:rsidR="2249365B" w:rsidRPr="00771297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021BC0" w:rsidRPr="00771297" w:rsidRDefault="00DF483E" w:rsidP="2249365B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</w:t>
            </w:r>
            <w:r w:rsidR="2249365B" w:rsidRPr="00771297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250" w:type="dxa"/>
          </w:tcPr>
          <w:p w14:paraId="22EB9FFD" w14:textId="42F92F80" w:rsidR="00021BC0" w:rsidRPr="002760FE" w:rsidRDefault="007C2E2F" w:rsidP="007C60C4">
            <w:pPr>
              <w:rPr>
                <w:rFonts w:ascii="Cambria" w:hAnsi="Cambria"/>
                <w:sz w:val="20"/>
                <w:szCs w:val="20"/>
              </w:rPr>
            </w:pPr>
            <w:ins w:id="86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4465682E" w14:textId="08BCCF2F" w:rsidR="00021BC0" w:rsidRPr="00771297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5D1E5762">
        <w:trPr>
          <w:cantSplit/>
        </w:trPr>
        <w:tc>
          <w:tcPr>
            <w:tcW w:w="1277" w:type="dxa"/>
          </w:tcPr>
          <w:p w14:paraId="227A184D" w14:textId="44A111B7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10302DC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14:paraId="07D0803A" w14:textId="77777777" w:rsidR="006168C2" w:rsidRDefault="007C2E2F" w:rsidP="008D21D9">
            <w:pPr>
              <w:rPr>
                <w:ins w:id="87" w:author="Artur Ligocki Nadleśnictwo Kutno" w:date="2025-10-02T08:58:00Z" w16du:dateUtc="2025-10-02T06:58:00Z"/>
                <w:rFonts w:ascii="Cambria" w:hAnsi="Cambria"/>
                <w:sz w:val="20"/>
                <w:szCs w:val="20"/>
              </w:rPr>
            </w:pPr>
            <w:proofErr w:type="spellStart"/>
            <w:ins w:id="88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Db,Ak</w:t>
              </w:r>
            </w:ins>
            <w:ins w:id="89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,So</w:t>
              </w:r>
              <w:proofErr w:type="spellEnd"/>
            </w:ins>
          </w:p>
          <w:p w14:paraId="0B663599" w14:textId="69E4F3B1" w:rsidR="007C2E2F" w:rsidRPr="002760FE" w:rsidRDefault="007C2E2F" w:rsidP="008D21D9">
            <w:pPr>
              <w:rPr>
                <w:rFonts w:ascii="Cambria" w:hAnsi="Cambria"/>
                <w:sz w:val="20"/>
                <w:szCs w:val="20"/>
              </w:rPr>
            </w:pPr>
            <w:ins w:id="90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S2a, S2b</w:t>
              </w:r>
            </w:ins>
          </w:p>
        </w:tc>
        <w:tc>
          <w:tcPr>
            <w:tcW w:w="1545" w:type="dxa"/>
          </w:tcPr>
          <w:p w14:paraId="6B22F324" w14:textId="77777777" w:rsidR="006168C2" w:rsidRPr="00771297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5D1E5762">
        <w:trPr>
          <w:cantSplit/>
        </w:trPr>
        <w:tc>
          <w:tcPr>
            <w:tcW w:w="1277" w:type="dxa"/>
          </w:tcPr>
          <w:p w14:paraId="070E563D" w14:textId="72317591" w:rsidR="00266C35" w:rsidRPr="00771297" w:rsidRDefault="00716318" w:rsidP="00266C3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C0F0A9F" w14:textId="71FC07C7" w:rsidR="00266C35" w:rsidRPr="00771297" w:rsidRDefault="00266C35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266C35" w:rsidRPr="00771297" w:rsidRDefault="006168C2" w:rsidP="00266C3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Długość palika</w:t>
            </w:r>
          </w:p>
        </w:tc>
        <w:tc>
          <w:tcPr>
            <w:tcW w:w="1250" w:type="dxa"/>
          </w:tcPr>
          <w:p w14:paraId="338D4F1D" w14:textId="77D2E28D" w:rsidR="00266C35" w:rsidRPr="002760FE" w:rsidRDefault="007C2E2F" w:rsidP="00266C35">
            <w:pPr>
              <w:rPr>
                <w:rFonts w:ascii="Cambria" w:hAnsi="Cambria"/>
                <w:sz w:val="20"/>
                <w:szCs w:val="20"/>
              </w:rPr>
            </w:pPr>
            <w:ins w:id="91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180</w:t>
              </w:r>
            </w:ins>
          </w:p>
        </w:tc>
        <w:tc>
          <w:tcPr>
            <w:tcW w:w="1545" w:type="dxa"/>
          </w:tcPr>
          <w:p w14:paraId="4F20E047" w14:textId="6A58247C" w:rsidR="00266C35" w:rsidRPr="00771297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B21EB3" w:rsidRPr="00501156" w14:paraId="1E41AF83" w14:textId="77777777" w:rsidTr="5D1E5762">
        <w:trPr>
          <w:cantSplit/>
        </w:trPr>
        <w:tc>
          <w:tcPr>
            <w:tcW w:w="1277" w:type="dxa"/>
          </w:tcPr>
          <w:p w14:paraId="77EC64AE" w14:textId="6E781E94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2DF68B0" w14:textId="4F4D140D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21EB3" w:rsidRPr="00771297">
              <w:rPr>
                <w:rFonts w:ascii="Cambria" w:hAnsi="Cambria"/>
              </w:rPr>
              <w:t>dległość dowozu palików</w:t>
            </w:r>
          </w:p>
        </w:tc>
        <w:tc>
          <w:tcPr>
            <w:tcW w:w="1250" w:type="dxa"/>
          </w:tcPr>
          <w:p w14:paraId="5359093E" w14:textId="21504CCC" w:rsidR="00B21EB3" w:rsidRPr="002760FE" w:rsidRDefault="007C2E2F" w:rsidP="00B21EB3">
            <w:pPr>
              <w:rPr>
                <w:rFonts w:ascii="Cambria" w:hAnsi="Cambria"/>
                <w:sz w:val="20"/>
                <w:szCs w:val="20"/>
              </w:rPr>
            </w:pPr>
            <w:ins w:id="92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19C4641F" w14:textId="532E3086" w:rsidR="00B21EB3" w:rsidRPr="00771297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501156" w14:paraId="20C73C6B" w14:textId="77777777" w:rsidTr="5D1E5762">
        <w:trPr>
          <w:cantSplit/>
        </w:trPr>
        <w:tc>
          <w:tcPr>
            <w:tcW w:w="1277" w:type="dxa"/>
          </w:tcPr>
          <w:p w14:paraId="58F6FB8C" w14:textId="113A0AFB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141</w:t>
            </w:r>
          </w:p>
        </w:tc>
        <w:tc>
          <w:tcPr>
            <w:tcW w:w="1842" w:type="dxa"/>
          </w:tcPr>
          <w:p w14:paraId="161D043A" w14:textId="606195F8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B21EB3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63D180A6" w14:textId="03AE0A7F" w:rsidR="00B21EB3" w:rsidRPr="002760FE" w:rsidRDefault="007C2E2F" w:rsidP="00B21EB3">
            <w:pPr>
              <w:rPr>
                <w:rFonts w:ascii="Cambria" w:hAnsi="Cambria"/>
                <w:sz w:val="20"/>
                <w:szCs w:val="20"/>
              </w:rPr>
            </w:pPr>
            <w:ins w:id="93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77415783" w14:textId="11A06BAF" w:rsidR="00B21EB3" w:rsidRPr="00771297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491C4243" w14:textId="77777777" w:rsidTr="5D1E5762">
        <w:trPr>
          <w:cantSplit/>
        </w:trPr>
        <w:tc>
          <w:tcPr>
            <w:tcW w:w="1277" w:type="dxa"/>
          </w:tcPr>
          <w:p w14:paraId="0BA7C2AD" w14:textId="607BE1D3" w:rsidR="004A04EE" w:rsidRPr="00771297" w:rsidRDefault="00716318" w:rsidP="000743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DE41C1F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17B0B8" w14:textId="6D49A8D6" w:rsidR="004A04EE" w:rsidRPr="00771297" w:rsidRDefault="004A04EE" w:rsidP="0007432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6EE36C6A" w14:textId="780945C4" w:rsidR="004A04EE" w:rsidRPr="002760FE" w:rsidRDefault="007C2E2F" w:rsidP="00074329">
            <w:pPr>
              <w:rPr>
                <w:rFonts w:ascii="Cambria" w:hAnsi="Cambria"/>
                <w:sz w:val="20"/>
                <w:szCs w:val="20"/>
              </w:rPr>
            </w:pPr>
            <w:ins w:id="94" w:author="Artur Ligocki Nadleśnictwo Kutno" w:date="2025-10-02T08:59:00Z" w16du:dateUtc="2025-10-02T06:5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5C31C2A" w14:textId="77777777" w:rsidR="004A04EE" w:rsidRPr="00771297" w:rsidRDefault="004A04EE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2D6BA51B" w14:textId="77777777" w:rsidTr="5D1E5762">
        <w:trPr>
          <w:cantSplit/>
        </w:trPr>
        <w:tc>
          <w:tcPr>
            <w:tcW w:w="1277" w:type="dxa"/>
          </w:tcPr>
          <w:p w14:paraId="5C26D75C" w14:textId="0B935125" w:rsidR="004A04EE" w:rsidRPr="00771297" w:rsidRDefault="00716318" w:rsidP="000743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5920C826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9AB50F0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C4D000D" w14:textId="3BE68178" w:rsidR="004A04EE" w:rsidRPr="002760FE" w:rsidRDefault="007C2E2F" w:rsidP="00074329">
            <w:pPr>
              <w:rPr>
                <w:rFonts w:ascii="Cambria" w:hAnsi="Cambria"/>
                <w:sz w:val="20"/>
                <w:szCs w:val="20"/>
              </w:rPr>
            </w:pPr>
            <w:ins w:id="95" w:author="Artur Ligocki Nadleśnictwo Kutno" w:date="2025-10-02T09:00:00Z" w16du:dateUtc="2025-10-02T07:00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107A5AC" w14:textId="77777777" w:rsidR="004A04EE" w:rsidRPr="00771297" w:rsidRDefault="004A04EE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5D1E5762">
        <w:trPr>
          <w:cantSplit/>
        </w:trPr>
        <w:tc>
          <w:tcPr>
            <w:tcW w:w="1277" w:type="dxa"/>
          </w:tcPr>
          <w:p w14:paraId="533762D0" w14:textId="2D9CA4B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ED69F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19F9674F" w14:textId="3EC83752" w:rsidR="00302424" w:rsidRPr="002760FE" w:rsidRDefault="00176555" w:rsidP="00302424">
            <w:pPr>
              <w:rPr>
                <w:rFonts w:ascii="Cambria" w:hAnsi="Cambria"/>
                <w:sz w:val="20"/>
                <w:szCs w:val="20"/>
              </w:rPr>
            </w:pPr>
            <w:ins w:id="96" w:author="Artur Ligocki Nadleśnictwo Kutno" w:date="2025-10-02T09:00:00Z" w16du:dateUtc="2025-10-02T07:00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0FFD116D" w14:textId="0FECADB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2D24C4A6" w14:textId="77777777" w:rsidTr="5D1E5762">
        <w:trPr>
          <w:cantSplit/>
        </w:trPr>
        <w:tc>
          <w:tcPr>
            <w:tcW w:w="1277" w:type="dxa"/>
          </w:tcPr>
          <w:p w14:paraId="0C3EDD53" w14:textId="6D68347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2BD632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0389610" w14:textId="47EFD5A8" w:rsidR="00302424" w:rsidRPr="002760FE" w:rsidRDefault="00176555" w:rsidP="00302424">
            <w:pPr>
              <w:rPr>
                <w:rFonts w:ascii="Cambria" w:hAnsi="Cambria"/>
                <w:sz w:val="20"/>
                <w:szCs w:val="20"/>
              </w:rPr>
            </w:pPr>
            <w:ins w:id="97" w:author="Artur Ligocki Nadleśnictwo Kutno" w:date="2025-10-02T09:00:00Z" w16du:dateUtc="2025-10-02T07:00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5E1A932" w14:textId="48A6AA0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68D5D68C" w14:textId="77777777" w:rsidTr="5D1E5762">
        <w:trPr>
          <w:cantSplit/>
        </w:trPr>
        <w:tc>
          <w:tcPr>
            <w:tcW w:w="1277" w:type="dxa"/>
          </w:tcPr>
          <w:p w14:paraId="12A1FF7C" w14:textId="51B151E2" w:rsidR="009A08DD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BD2E933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549295D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32C4948D" w14:textId="26764E40" w:rsidR="009A08DD" w:rsidRPr="002760FE" w:rsidRDefault="00176555" w:rsidP="009E15C0">
            <w:pPr>
              <w:rPr>
                <w:rFonts w:ascii="Cambria" w:hAnsi="Cambria"/>
                <w:sz w:val="20"/>
                <w:szCs w:val="20"/>
              </w:rPr>
            </w:pPr>
            <w:ins w:id="98" w:author="Artur Ligocki Nadleśnictwo Kutno" w:date="2025-10-02T09:01:00Z" w16du:dateUtc="2025-10-02T07:01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3A83AECE" w14:textId="77777777" w:rsidR="009A08DD" w:rsidRPr="00771297" w:rsidRDefault="009A08DD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79102D4C" w14:textId="77777777" w:rsidTr="5D1E5762">
        <w:trPr>
          <w:cantSplit/>
        </w:trPr>
        <w:tc>
          <w:tcPr>
            <w:tcW w:w="1277" w:type="dxa"/>
          </w:tcPr>
          <w:p w14:paraId="7698D3D7" w14:textId="1A9F1BC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003E081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0D172639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016B306" w14:textId="7A5AAC21" w:rsidR="009A08DD" w:rsidRPr="002760FE" w:rsidRDefault="00B05AA1" w:rsidP="009A08DD">
            <w:pPr>
              <w:rPr>
                <w:rFonts w:ascii="Cambria" w:hAnsi="Cambria"/>
                <w:sz w:val="20"/>
                <w:szCs w:val="20"/>
              </w:rPr>
            </w:pPr>
            <w:ins w:id="99" w:author="Artur Ligocki Nadleśnictwo Kutno" w:date="2025-10-02T09:15:00Z" w16du:dateUtc="2025-10-02T07:15:00Z">
              <w:r>
                <w:rPr>
                  <w:rFonts w:ascii="Cambria" w:hAnsi="Cambria"/>
                  <w:sz w:val="20"/>
                  <w:szCs w:val="20"/>
                </w:rPr>
                <w:t xml:space="preserve">Tylko </w:t>
              </w:r>
            </w:ins>
            <w:proofErr w:type="spellStart"/>
            <w:ins w:id="100" w:author="Artur Ligocki Nadleśnictwo Kutno" w:date="2025-10-02T09:24:00Z" w16du:dateUtc="2025-10-02T07:24:00Z">
              <w:r w:rsidR="00943247">
                <w:rPr>
                  <w:rFonts w:ascii="Cambria" w:hAnsi="Cambria"/>
                  <w:sz w:val="20"/>
                  <w:szCs w:val="20"/>
                </w:rPr>
                <w:t>Db,Ak</w:t>
              </w:r>
            </w:ins>
            <w:ins w:id="101" w:author="Artur Ligocki Nadleśnictwo Kutno" w:date="2025-10-02T09:15:00Z" w16du:dateUtc="2025-10-02T07:15:00Z">
              <w:r>
                <w:rPr>
                  <w:rFonts w:ascii="Cambria" w:hAnsi="Cambria"/>
                  <w:sz w:val="20"/>
                  <w:szCs w:val="20"/>
                </w:rPr>
                <w:t>,</w:t>
              </w:r>
            </w:ins>
            <w:ins w:id="102" w:author="Artur Ligocki Nadleśnictwo Kutno" w:date="2025-10-02T09:25:00Z" w16du:dateUtc="2025-10-02T07:25:00Z">
              <w:r w:rsidR="00943247">
                <w:rPr>
                  <w:rFonts w:ascii="Cambria" w:hAnsi="Cambria"/>
                  <w:sz w:val="20"/>
                  <w:szCs w:val="20"/>
                </w:rPr>
                <w:t>Kl</w:t>
              </w:r>
            </w:ins>
            <w:proofErr w:type="spellEnd"/>
            <w:ins w:id="103" w:author="Artur Ligocki Nadleśnictwo Kutno" w:date="2025-10-02T09:15:00Z" w16du:dateUtc="2025-10-02T07:15:00Z">
              <w:r>
                <w:rPr>
                  <w:rFonts w:ascii="Cambria" w:hAnsi="Cambria"/>
                  <w:sz w:val="20"/>
                  <w:szCs w:val="20"/>
                </w:rPr>
                <w:t xml:space="preserve"> częściowo okorowane</w:t>
              </w:r>
            </w:ins>
            <w:ins w:id="104" w:author="Artur Ligocki Nadleśnictwo Kutno" w:date="2025-10-02T09:25:00Z" w16du:dateUtc="2025-10-02T07:25:00Z">
              <w:r w:rsidR="00943247">
                <w:rPr>
                  <w:rFonts w:ascii="Cambria" w:hAnsi="Cambria"/>
                  <w:sz w:val="20"/>
                  <w:szCs w:val="20"/>
                </w:rPr>
                <w:t xml:space="preserve"> (50%)</w:t>
              </w:r>
            </w:ins>
          </w:p>
        </w:tc>
        <w:tc>
          <w:tcPr>
            <w:tcW w:w="1545" w:type="dxa"/>
          </w:tcPr>
          <w:p w14:paraId="21DEBD48" w14:textId="6D6E58E1" w:rsidR="009A08DD" w:rsidRPr="00771297" w:rsidRDefault="009A08DD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5D1E5762">
        <w:trPr>
          <w:cantSplit/>
        </w:trPr>
        <w:tc>
          <w:tcPr>
            <w:tcW w:w="1277" w:type="dxa"/>
          </w:tcPr>
          <w:p w14:paraId="7CA6BB03" w14:textId="64FA53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614C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7833090" w14:textId="10BE4045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5" w:author="Artur Ligocki Nadleśnictwo Kutno" w:date="2025-10-02T09:16:00Z" w16du:dateUtc="2025-10-02T07:16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4EEAADBF" w14:textId="65C88D6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5D1E5762">
        <w:trPr>
          <w:cantSplit/>
        </w:trPr>
        <w:tc>
          <w:tcPr>
            <w:tcW w:w="1277" w:type="dxa"/>
          </w:tcPr>
          <w:p w14:paraId="6EA98F20" w14:textId="724F046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9E4A75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1B6B2D5E" w14:textId="098147F5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6" w:author="Artur Ligocki Nadleśnictwo Kutno" w:date="2025-10-02T09:16:00Z" w16du:dateUtc="2025-10-02T07:16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79B839EC" w14:textId="4258300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F18DBC4" w14:textId="77777777" w:rsidTr="5D1E5762">
        <w:trPr>
          <w:cantSplit/>
        </w:trPr>
        <w:tc>
          <w:tcPr>
            <w:tcW w:w="1277" w:type="dxa"/>
          </w:tcPr>
          <w:p w14:paraId="38004A57" w14:textId="5C6A039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E30AB7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7C813565" w14:textId="15B97A06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7" w:author="Artur Ligocki Nadleśnictwo Kutno" w:date="2025-10-02T09:16:00Z" w16du:dateUtc="2025-10-02T07:16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03EA505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AC3D93" w14:textId="77777777" w:rsidTr="5D1E5762">
        <w:trPr>
          <w:cantSplit/>
        </w:trPr>
        <w:tc>
          <w:tcPr>
            <w:tcW w:w="1277" w:type="dxa"/>
          </w:tcPr>
          <w:p w14:paraId="07B3D6F5" w14:textId="6A17CB9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94A25E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65C142A" w14:textId="15200FE2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8" w:author="Artur Ligocki Nadleśnictwo Kutno" w:date="2025-10-02T09:16:00Z" w16du:dateUtc="2025-10-02T07:16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757E771B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5D1E5762">
        <w:trPr>
          <w:cantSplit/>
        </w:trPr>
        <w:tc>
          <w:tcPr>
            <w:tcW w:w="1277" w:type="dxa"/>
          </w:tcPr>
          <w:p w14:paraId="45E28092" w14:textId="2DEA014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D6B37A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66891B3C" w14:textId="7313456C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9" w:author="Artur Ligocki Nadleśnictwo Kutno" w:date="2025-10-02T09:17:00Z" w16du:dateUtc="2025-10-02T07:17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34E6B147" w14:textId="5A2E441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35C2AC7" w14:textId="77777777" w:rsidTr="5D1E5762">
        <w:trPr>
          <w:cantSplit/>
        </w:trPr>
        <w:tc>
          <w:tcPr>
            <w:tcW w:w="1277" w:type="dxa"/>
          </w:tcPr>
          <w:p w14:paraId="51A07904" w14:textId="053FB4B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44F626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27672166" w14:textId="75725FFD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0" w:author="Artur Ligocki Nadleśnictwo Kutno" w:date="2025-10-02T09:17:00Z" w16du:dateUtc="2025-10-02T07:17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3A791D0C" w14:textId="2E56B92E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1971D14F" w14:textId="77777777" w:rsidTr="5D1E5762">
        <w:trPr>
          <w:cantSplit/>
        </w:trPr>
        <w:tc>
          <w:tcPr>
            <w:tcW w:w="1277" w:type="dxa"/>
          </w:tcPr>
          <w:p w14:paraId="28D74AF0" w14:textId="7804CBF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662938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61328E4A" w14:textId="30212920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1" w:author="Artur Ligocki Nadleśnictwo Kutno" w:date="2025-10-02T09:17:00Z" w16du:dateUtc="2025-10-02T07:17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6B899DA6" w14:textId="176CF050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5D1E5762">
        <w:trPr>
          <w:cantSplit/>
        </w:trPr>
        <w:tc>
          <w:tcPr>
            <w:tcW w:w="1277" w:type="dxa"/>
          </w:tcPr>
          <w:p w14:paraId="24891C5F" w14:textId="6B118364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B123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4C062205" w14:textId="1181A6DA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12" w:author="Artur Ligocki Nadleśnictwo Kutno" w:date="2025-10-02T10:57:00Z" w16du:dateUtc="2025-10-02T08:57:00Z">
              <w:r>
                <w:rPr>
                  <w:rFonts w:ascii="Cambria" w:hAnsi="Cambria"/>
                  <w:sz w:val="20"/>
                  <w:szCs w:val="20"/>
                </w:rPr>
                <w:t>2,0</w:t>
              </w:r>
            </w:ins>
          </w:p>
        </w:tc>
        <w:tc>
          <w:tcPr>
            <w:tcW w:w="1545" w:type="dxa"/>
          </w:tcPr>
          <w:p w14:paraId="2253FF0C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5D1E5762">
        <w:trPr>
          <w:cantSplit/>
        </w:trPr>
        <w:tc>
          <w:tcPr>
            <w:tcW w:w="1277" w:type="dxa"/>
          </w:tcPr>
          <w:p w14:paraId="5F503899" w14:textId="19EA8A3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9829D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0547737A" w14:textId="1FBC9784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3" w:author="Artur Ligocki Nadleśnictwo Kutno" w:date="2025-10-02T09:18:00Z" w16du:dateUtc="2025-10-02T07:1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2125C4E5" w14:textId="45DBF02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5D1E5762">
        <w:trPr>
          <w:cantSplit/>
        </w:trPr>
        <w:tc>
          <w:tcPr>
            <w:tcW w:w="1277" w:type="dxa"/>
          </w:tcPr>
          <w:p w14:paraId="1F32AFFD" w14:textId="55C62A3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6962F4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6366D51" w14:textId="6AEB82FC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4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510CB270" w14:textId="1D76D76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5D1E5762">
        <w:trPr>
          <w:cantSplit/>
        </w:trPr>
        <w:tc>
          <w:tcPr>
            <w:tcW w:w="1277" w:type="dxa"/>
          </w:tcPr>
          <w:p w14:paraId="4AA6C785" w14:textId="2E4D601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B411B5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DE43570" w14:textId="1F6B5A1E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5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26E2E15B" w14:textId="5EDB21C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F40AD16" w14:textId="77777777" w:rsidTr="5D1E5762">
        <w:trPr>
          <w:cantSplit/>
        </w:trPr>
        <w:tc>
          <w:tcPr>
            <w:tcW w:w="1277" w:type="dxa"/>
          </w:tcPr>
          <w:p w14:paraId="290D48B8" w14:textId="696BEE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AB949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4838FA46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199C1377" w14:textId="3302CA58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6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3A36AB0" w14:textId="7F22250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8CAAF17" w14:textId="77777777" w:rsidTr="5D1E5762">
        <w:trPr>
          <w:cantSplit/>
        </w:trPr>
        <w:tc>
          <w:tcPr>
            <w:tcW w:w="1277" w:type="dxa"/>
          </w:tcPr>
          <w:p w14:paraId="6F3D2C4F" w14:textId="6C96772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8D9D4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5D857C7D" w14:textId="35FA1899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7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505C104" w14:textId="2DDFECD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E6C5" w14:textId="77777777" w:rsidTr="5D1E5762">
        <w:trPr>
          <w:cantSplit/>
        </w:trPr>
        <w:tc>
          <w:tcPr>
            <w:tcW w:w="1277" w:type="dxa"/>
          </w:tcPr>
          <w:p w14:paraId="5443F634" w14:textId="6366D8E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4900C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189FF8B" w14:textId="29B64A9E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8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61D3BFC" w14:textId="1B6BC0FB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1A4FF053" w14:textId="77777777" w:rsidTr="5D1E5762">
        <w:trPr>
          <w:cantSplit/>
        </w:trPr>
        <w:tc>
          <w:tcPr>
            <w:tcW w:w="1277" w:type="dxa"/>
          </w:tcPr>
          <w:p w14:paraId="70AC048E" w14:textId="7B9B205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237B87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2D9CD28" w14:textId="5B23A4BA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9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8A057AA" w14:textId="4936AE9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54012F23" w14:textId="77777777" w:rsidTr="5D1E5762">
        <w:trPr>
          <w:cantSplit/>
        </w:trPr>
        <w:tc>
          <w:tcPr>
            <w:tcW w:w="1277" w:type="dxa"/>
          </w:tcPr>
          <w:p w14:paraId="0C529E99" w14:textId="09351D20" w:rsidR="009A08DD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89B04A9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0EA042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2226EE27" w14:textId="1626CA0B" w:rsidR="009A08DD" w:rsidRPr="002760FE" w:rsidRDefault="00B05AA1" w:rsidP="009E15C0">
            <w:pPr>
              <w:rPr>
                <w:rFonts w:ascii="Cambria" w:hAnsi="Cambria"/>
                <w:sz w:val="20"/>
                <w:szCs w:val="20"/>
              </w:rPr>
            </w:pPr>
            <w:ins w:id="120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4A8B1067" w14:textId="77777777" w:rsidR="009A08DD" w:rsidRPr="00771297" w:rsidRDefault="009A08DD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0E213281" w14:textId="77777777" w:rsidTr="5D1E5762">
        <w:trPr>
          <w:cantSplit/>
        </w:trPr>
        <w:tc>
          <w:tcPr>
            <w:tcW w:w="1277" w:type="dxa"/>
          </w:tcPr>
          <w:p w14:paraId="07C35248" w14:textId="55AB14F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B385B7C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6E3642F8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54A9022B" w14:textId="037C2D9B" w:rsidR="009A08DD" w:rsidRPr="002760FE" w:rsidRDefault="00943247" w:rsidP="009A08DD">
            <w:pPr>
              <w:rPr>
                <w:rFonts w:ascii="Cambria" w:hAnsi="Cambria"/>
                <w:sz w:val="20"/>
                <w:szCs w:val="20"/>
              </w:rPr>
            </w:pPr>
            <w:ins w:id="121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 xml:space="preserve">Tylko </w:t>
              </w:r>
              <w:proofErr w:type="spellStart"/>
              <w:r>
                <w:rPr>
                  <w:rFonts w:ascii="Cambria" w:hAnsi="Cambria"/>
                  <w:sz w:val="20"/>
                  <w:szCs w:val="20"/>
                </w:rPr>
                <w:t>Db,Ak,Kl</w:t>
              </w:r>
              <w:proofErr w:type="spellEnd"/>
              <w:r>
                <w:rPr>
                  <w:rFonts w:ascii="Cambria" w:hAnsi="Cambria"/>
                  <w:sz w:val="20"/>
                  <w:szCs w:val="20"/>
                </w:rPr>
                <w:t xml:space="preserve"> częściowo okorowane (50%)</w:t>
              </w:r>
            </w:ins>
          </w:p>
        </w:tc>
        <w:tc>
          <w:tcPr>
            <w:tcW w:w="1545" w:type="dxa"/>
          </w:tcPr>
          <w:p w14:paraId="72C51771" w14:textId="76974109" w:rsidR="009A08DD" w:rsidRPr="00771297" w:rsidRDefault="009A08DD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7AD72" w14:textId="77777777" w:rsidTr="5D1E5762">
        <w:trPr>
          <w:cantSplit/>
        </w:trPr>
        <w:tc>
          <w:tcPr>
            <w:tcW w:w="1277" w:type="dxa"/>
          </w:tcPr>
          <w:p w14:paraId="2A9B3A6F" w14:textId="1F5108E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144</w:t>
            </w:r>
          </w:p>
        </w:tc>
        <w:tc>
          <w:tcPr>
            <w:tcW w:w="1842" w:type="dxa"/>
          </w:tcPr>
          <w:p w14:paraId="201D775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0700532" w14:textId="26B45FE4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2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44844494" w14:textId="57898ED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4ECC55B" w14:textId="77777777" w:rsidTr="5D1E5762">
        <w:trPr>
          <w:cantSplit/>
        </w:trPr>
        <w:tc>
          <w:tcPr>
            <w:tcW w:w="1277" w:type="dxa"/>
          </w:tcPr>
          <w:p w14:paraId="55D5B36C" w14:textId="02CE407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2511B3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0C80D482" w14:textId="67A242B2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3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45652943" w14:textId="018EE25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4E31916" w14:textId="77777777" w:rsidTr="5D1E5762">
        <w:trPr>
          <w:cantSplit/>
        </w:trPr>
        <w:tc>
          <w:tcPr>
            <w:tcW w:w="1277" w:type="dxa"/>
          </w:tcPr>
          <w:p w14:paraId="73419418" w14:textId="3D8C96F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5DB46E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DE4022F" w14:textId="45C322DC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4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0F34BA7D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77B78B" w14:textId="77777777" w:rsidTr="5D1E5762">
        <w:trPr>
          <w:cantSplit/>
        </w:trPr>
        <w:tc>
          <w:tcPr>
            <w:tcW w:w="1277" w:type="dxa"/>
          </w:tcPr>
          <w:p w14:paraId="47464C5D" w14:textId="5589156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EEC70D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0419831A" w14:textId="55CA6CDB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5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61C7363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22BC5F1" w14:textId="77777777" w:rsidTr="5D1E5762">
        <w:trPr>
          <w:cantSplit/>
        </w:trPr>
        <w:tc>
          <w:tcPr>
            <w:tcW w:w="1277" w:type="dxa"/>
          </w:tcPr>
          <w:p w14:paraId="1A5C21FB" w14:textId="070697F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B905F9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754B276E" w14:textId="67A5144B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6" w:author="Artur Ligocki Nadleśnictwo Kutno" w:date="2025-10-02T09:27:00Z" w16du:dateUtc="2025-10-02T07:27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5F34A85C" w14:textId="38C5A9A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86B9706" w14:textId="77777777" w:rsidTr="5D1E5762">
        <w:trPr>
          <w:cantSplit/>
        </w:trPr>
        <w:tc>
          <w:tcPr>
            <w:tcW w:w="1277" w:type="dxa"/>
          </w:tcPr>
          <w:p w14:paraId="64554CF8" w14:textId="230185A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776BC8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4E10D0F" w14:textId="33E70A83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7" w:author="Artur Ligocki Nadleśnictwo Kutno" w:date="2025-10-02T09:27:00Z" w16du:dateUtc="2025-10-02T07:27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48BEBD29" w14:textId="4EC37133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BD66C61" w14:textId="77777777" w:rsidTr="5D1E5762">
        <w:trPr>
          <w:cantSplit/>
        </w:trPr>
        <w:tc>
          <w:tcPr>
            <w:tcW w:w="1277" w:type="dxa"/>
          </w:tcPr>
          <w:p w14:paraId="557ED1D4" w14:textId="0C7108C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4483E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24326A" w14:textId="1F5EAE97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8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01AED963" w14:textId="43DF615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E4ECA8F" w14:textId="77777777" w:rsidTr="5D1E5762">
        <w:trPr>
          <w:cantSplit/>
        </w:trPr>
        <w:tc>
          <w:tcPr>
            <w:tcW w:w="1277" w:type="dxa"/>
          </w:tcPr>
          <w:p w14:paraId="76055530" w14:textId="676960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5A2167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3E411BCE" w14:textId="74A4C68B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9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1,6</w:t>
              </w:r>
            </w:ins>
          </w:p>
        </w:tc>
        <w:tc>
          <w:tcPr>
            <w:tcW w:w="1545" w:type="dxa"/>
          </w:tcPr>
          <w:p w14:paraId="62D48713" w14:textId="5408769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028407C4" w14:textId="77777777" w:rsidTr="5D1E5762">
        <w:trPr>
          <w:cantSplit/>
        </w:trPr>
        <w:tc>
          <w:tcPr>
            <w:tcW w:w="1277" w:type="dxa"/>
          </w:tcPr>
          <w:p w14:paraId="76D11A8F" w14:textId="509E616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F4E20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28EADC2" w14:textId="00D29561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0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16ACE96F" w14:textId="646697E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0881F3C" w14:textId="77777777" w:rsidTr="5D1E5762">
        <w:trPr>
          <w:cantSplit/>
        </w:trPr>
        <w:tc>
          <w:tcPr>
            <w:tcW w:w="1277" w:type="dxa"/>
          </w:tcPr>
          <w:p w14:paraId="1E2AA5C6" w14:textId="670C54D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5265FE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3E408E32" w14:textId="0F4A8A54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1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4D9BE40A" w14:textId="0713B8C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3F201CAD" w14:textId="77777777" w:rsidTr="5D1E5762">
        <w:trPr>
          <w:cantSplit/>
        </w:trPr>
        <w:tc>
          <w:tcPr>
            <w:tcW w:w="1277" w:type="dxa"/>
          </w:tcPr>
          <w:p w14:paraId="64783DAC" w14:textId="5F1F5F18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3E2C9C5" w14:textId="443CCF4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B1A6163" w14:textId="31835C3B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2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2E16E370" w14:textId="307459B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5D1E5762">
        <w:trPr>
          <w:cantSplit/>
        </w:trPr>
        <w:tc>
          <w:tcPr>
            <w:tcW w:w="1277" w:type="dxa"/>
          </w:tcPr>
          <w:p w14:paraId="52E68A7B" w14:textId="519015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715B7263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32ADA60D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71B8CAE" w14:textId="4C09F9C6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3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6F0C560" w14:textId="2B796F1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5D1E5762">
        <w:trPr>
          <w:cantSplit/>
        </w:trPr>
        <w:tc>
          <w:tcPr>
            <w:tcW w:w="1277" w:type="dxa"/>
          </w:tcPr>
          <w:p w14:paraId="1389BC71" w14:textId="1F8C29E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60EF6E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62ED3A1" w14:textId="457E9CE3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4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D7972F3" w14:textId="752E775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5D1E5762">
        <w:trPr>
          <w:cantSplit/>
        </w:trPr>
        <w:tc>
          <w:tcPr>
            <w:tcW w:w="1277" w:type="dxa"/>
          </w:tcPr>
          <w:p w14:paraId="713C7565" w14:textId="5F30E4E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77090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479FA0F9" w14:textId="5D7B597D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5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51EF4C65" w14:textId="7F06A2A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7235A37C" w14:textId="77777777" w:rsidTr="5D1E5762">
        <w:trPr>
          <w:cantSplit/>
        </w:trPr>
        <w:tc>
          <w:tcPr>
            <w:tcW w:w="1277" w:type="dxa"/>
          </w:tcPr>
          <w:p w14:paraId="4EF7937C" w14:textId="71CA45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AE1D4C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94ADEBF" w14:textId="14CFD351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6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8500DFE" w14:textId="24B6006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007B44E4" w14:textId="77777777" w:rsidTr="5D1E5762">
        <w:trPr>
          <w:cantSplit/>
        </w:trPr>
        <w:tc>
          <w:tcPr>
            <w:tcW w:w="1277" w:type="dxa"/>
          </w:tcPr>
          <w:p w14:paraId="2B7D57BE" w14:textId="77CC2E87" w:rsidR="002171B7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9BECBE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D5EAE6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3A14409" w14:textId="684046F2" w:rsidR="002171B7" w:rsidRPr="002760FE" w:rsidRDefault="00943247" w:rsidP="009E15C0">
            <w:pPr>
              <w:rPr>
                <w:rFonts w:ascii="Cambria" w:hAnsi="Cambria"/>
                <w:sz w:val="20"/>
                <w:szCs w:val="20"/>
              </w:rPr>
            </w:pPr>
            <w:ins w:id="137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6CBBECE0" w14:textId="77777777" w:rsidR="002171B7" w:rsidRPr="00771297" w:rsidRDefault="002171B7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2FB11E38" w14:textId="77777777" w:rsidTr="5D1E5762">
        <w:trPr>
          <w:cantSplit/>
        </w:trPr>
        <w:tc>
          <w:tcPr>
            <w:tcW w:w="1277" w:type="dxa"/>
          </w:tcPr>
          <w:p w14:paraId="0ECDC090" w14:textId="6F21DBF7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661192D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95103D2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C49C31C" w14:textId="5122F5C7" w:rsidR="002171B7" w:rsidRPr="002760FE" w:rsidRDefault="00943247" w:rsidP="002171B7">
            <w:pPr>
              <w:rPr>
                <w:rFonts w:ascii="Cambria" w:hAnsi="Cambria"/>
                <w:sz w:val="20"/>
                <w:szCs w:val="20"/>
              </w:rPr>
            </w:pPr>
            <w:ins w:id="138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 xml:space="preserve">Tylko </w:t>
              </w:r>
              <w:proofErr w:type="spellStart"/>
              <w:r>
                <w:rPr>
                  <w:rFonts w:ascii="Cambria" w:hAnsi="Cambria"/>
                  <w:sz w:val="20"/>
                  <w:szCs w:val="20"/>
                </w:rPr>
                <w:t>Db,Ak,Kl</w:t>
              </w:r>
              <w:proofErr w:type="spellEnd"/>
              <w:r>
                <w:rPr>
                  <w:rFonts w:ascii="Cambria" w:hAnsi="Cambria"/>
                  <w:sz w:val="20"/>
                  <w:szCs w:val="20"/>
                </w:rPr>
                <w:t xml:space="preserve"> częściowo okorowane (50%)</w:t>
              </w:r>
            </w:ins>
          </w:p>
        </w:tc>
        <w:tc>
          <w:tcPr>
            <w:tcW w:w="1545" w:type="dxa"/>
          </w:tcPr>
          <w:p w14:paraId="24CEE197" w14:textId="71CCF29E" w:rsidR="002171B7" w:rsidRPr="00771297" w:rsidRDefault="002171B7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5D1E5762">
        <w:trPr>
          <w:cantSplit/>
        </w:trPr>
        <w:tc>
          <w:tcPr>
            <w:tcW w:w="1277" w:type="dxa"/>
          </w:tcPr>
          <w:p w14:paraId="38E1254F" w14:textId="0100745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610E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F0D5B90" w14:textId="4751DE22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9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0E7E609B" w14:textId="204E39F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5D1E5762">
        <w:trPr>
          <w:cantSplit/>
        </w:trPr>
        <w:tc>
          <w:tcPr>
            <w:tcW w:w="1277" w:type="dxa"/>
          </w:tcPr>
          <w:p w14:paraId="1DD80328" w14:textId="097CE157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FDC81D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63AEE2C2" w14:textId="6742D0CD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40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473E0D35" w14:textId="0AE9360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5D1E5762">
        <w:trPr>
          <w:cantSplit/>
        </w:trPr>
        <w:tc>
          <w:tcPr>
            <w:tcW w:w="1277" w:type="dxa"/>
          </w:tcPr>
          <w:p w14:paraId="09B339F7" w14:textId="16DD7A0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BC369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04E566FD" w14:textId="539AE4FF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41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6FACBA25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5D1E5762">
        <w:trPr>
          <w:cantSplit/>
        </w:trPr>
        <w:tc>
          <w:tcPr>
            <w:tcW w:w="1277" w:type="dxa"/>
          </w:tcPr>
          <w:p w14:paraId="28FBB124" w14:textId="499E74E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AC7845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85B206D" w14:textId="689FC339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42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ocy</w:t>
              </w:r>
            </w:ins>
            <w:ins w:id="143" w:author="Artur Ligocki Nadleśnictwo Kutno" w:date="2025-10-02T10:56:00Z" w16du:dateUtc="2025-10-02T08:56:00Z">
              <w:r w:rsidR="00EA5E7B">
                <w:rPr>
                  <w:rFonts w:ascii="Cambria" w:hAnsi="Cambria"/>
                  <w:sz w:val="20"/>
                  <w:szCs w:val="20"/>
                </w:rPr>
                <w:t>nkowane</w:t>
              </w:r>
            </w:ins>
          </w:p>
        </w:tc>
        <w:tc>
          <w:tcPr>
            <w:tcW w:w="1545" w:type="dxa"/>
          </w:tcPr>
          <w:p w14:paraId="0AF7EAB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5D1E5762">
        <w:trPr>
          <w:cantSplit/>
        </w:trPr>
        <w:tc>
          <w:tcPr>
            <w:tcW w:w="1277" w:type="dxa"/>
          </w:tcPr>
          <w:p w14:paraId="7CEE5D69" w14:textId="5EF8BA9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8275D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3F395563" w14:textId="0AFFB7F7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4" w:author="Artur Ligocki Nadleśnictwo Kutno" w:date="2025-10-02T10:56:00Z" w16du:dateUtc="2025-10-02T08:56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158D845E" w14:textId="70F6F5E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0DB35671" w14:textId="77777777" w:rsidTr="5D1E5762">
        <w:trPr>
          <w:cantSplit/>
        </w:trPr>
        <w:tc>
          <w:tcPr>
            <w:tcW w:w="1277" w:type="dxa"/>
          </w:tcPr>
          <w:p w14:paraId="53ECAAC4" w14:textId="071C33F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95FFE0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7DBD5322" w14:textId="6ECF2BA0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5" w:author="Artur Ligocki Nadleśnictwo Kutno" w:date="2025-10-02T10:56:00Z" w16du:dateUtc="2025-10-02T08:56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632B42EC" w14:textId="770D8950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3FB7A1A" w14:textId="77777777" w:rsidTr="5D1E5762">
        <w:trPr>
          <w:cantSplit/>
        </w:trPr>
        <w:tc>
          <w:tcPr>
            <w:tcW w:w="1277" w:type="dxa"/>
          </w:tcPr>
          <w:p w14:paraId="23756F18" w14:textId="60033CA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145</w:t>
            </w:r>
          </w:p>
        </w:tc>
        <w:tc>
          <w:tcPr>
            <w:tcW w:w="1842" w:type="dxa"/>
          </w:tcPr>
          <w:p w14:paraId="6B33AE2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05352F6B" w14:textId="2CBBB718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6" w:author="Artur Ligocki Nadleśnictwo Kutno" w:date="2025-10-02T10:56:00Z" w16du:dateUtc="2025-10-02T08:56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6468CFDF" w14:textId="776FA5C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5D1E5762">
        <w:trPr>
          <w:cantSplit/>
        </w:trPr>
        <w:tc>
          <w:tcPr>
            <w:tcW w:w="1277" w:type="dxa"/>
          </w:tcPr>
          <w:p w14:paraId="1CA63CEC" w14:textId="773B11B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7BDB3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142EF39" w14:textId="14F3DB1E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7" w:author="Artur Ligocki Nadleśnictwo Kutno" w:date="2025-10-02T10:57:00Z" w16du:dateUtc="2025-10-02T08:57:00Z">
              <w:r>
                <w:rPr>
                  <w:rFonts w:ascii="Cambria" w:hAnsi="Cambria"/>
                  <w:sz w:val="20"/>
                  <w:szCs w:val="20"/>
                </w:rPr>
                <w:t>1,60</w:t>
              </w:r>
            </w:ins>
          </w:p>
        </w:tc>
        <w:tc>
          <w:tcPr>
            <w:tcW w:w="1545" w:type="dxa"/>
          </w:tcPr>
          <w:p w14:paraId="0FE0482F" w14:textId="55156063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5D1E5762">
        <w:trPr>
          <w:cantSplit/>
        </w:trPr>
        <w:tc>
          <w:tcPr>
            <w:tcW w:w="1277" w:type="dxa"/>
          </w:tcPr>
          <w:p w14:paraId="21187DAE" w14:textId="30243A2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39A307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122910F9" w14:textId="0758A5BA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8" w:author="Artur Ligocki Nadleśnictwo Kutno" w:date="2025-10-02T10:57:00Z" w16du:dateUtc="2025-10-02T08:57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4C7CCC11" w14:textId="541812F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5D1E5762">
        <w:trPr>
          <w:cantSplit/>
        </w:trPr>
        <w:tc>
          <w:tcPr>
            <w:tcW w:w="1277" w:type="dxa"/>
          </w:tcPr>
          <w:p w14:paraId="1BBDF802" w14:textId="78D8CB4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1E031F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2103C17" w14:textId="3E7BC217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9" w:author="Artur Ligocki Nadleśnictwo Kutno" w:date="2025-10-02T10:57:00Z" w16du:dateUtc="2025-10-02T08:57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23DE1A72" w14:textId="75D8BFD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5D1E5762">
        <w:trPr>
          <w:cantSplit/>
        </w:trPr>
        <w:tc>
          <w:tcPr>
            <w:tcW w:w="1277" w:type="dxa"/>
          </w:tcPr>
          <w:p w14:paraId="4DF8DC48" w14:textId="2FFC4BF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27A247" w14:textId="340CCFC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91CC69" w14:textId="24154477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0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625BB50E" w14:textId="2EAA0E25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93195D" w14:textId="77777777" w:rsidTr="5D1E5762">
        <w:trPr>
          <w:cantSplit/>
        </w:trPr>
        <w:tc>
          <w:tcPr>
            <w:tcW w:w="1277" w:type="dxa"/>
          </w:tcPr>
          <w:p w14:paraId="3A0D4A14" w14:textId="7CFA703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ADFB99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7ABE0BD3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F461E43" w14:textId="605EEB7C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1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003B713" w14:textId="4832805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60995A9" w14:textId="77777777" w:rsidTr="5D1E5762">
        <w:trPr>
          <w:cantSplit/>
        </w:trPr>
        <w:tc>
          <w:tcPr>
            <w:tcW w:w="1277" w:type="dxa"/>
          </w:tcPr>
          <w:p w14:paraId="3B40C6DF" w14:textId="2EB088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F1A3AC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4BF4473" w14:textId="7D7015F5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2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8B1BF6E" w14:textId="29818BE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BF508F" w14:textId="77777777" w:rsidTr="5D1E5762">
        <w:trPr>
          <w:cantSplit/>
        </w:trPr>
        <w:tc>
          <w:tcPr>
            <w:tcW w:w="1277" w:type="dxa"/>
          </w:tcPr>
          <w:p w14:paraId="308BCC4A" w14:textId="45646922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28F62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24B09E1D" w14:textId="19C5CDB3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3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26AE960E" w14:textId="7A48BEE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60625CAA" w14:textId="77777777" w:rsidTr="5D1E5762">
        <w:trPr>
          <w:cantSplit/>
        </w:trPr>
        <w:tc>
          <w:tcPr>
            <w:tcW w:w="1277" w:type="dxa"/>
          </w:tcPr>
          <w:p w14:paraId="50823DA3" w14:textId="382207D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F837F3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1C36BC8" w14:textId="593876EC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4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10AA4D6" w14:textId="6577041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46E850CD" w14:textId="77777777" w:rsidTr="5D1E5762">
        <w:trPr>
          <w:cantSplit/>
        </w:trPr>
        <w:tc>
          <w:tcPr>
            <w:tcW w:w="1277" w:type="dxa"/>
          </w:tcPr>
          <w:p w14:paraId="66185625" w14:textId="0C933EFD" w:rsidR="002171B7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EADAE25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7FEA013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7E4FE28C" w14:textId="714DBE6E" w:rsidR="002171B7" w:rsidRPr="002760FE" w:rsidRDefault="00EA5E7B" w:rsidP="009E15C0">
            <w:pPr>
              <w:rPr>
                <w:rFonts w:ascii="Cambria" w:hAnsi="Cambria"/>
                <w:sz w:val="20"/>
                <w:szCs w:val="20"/>
              </w:rPr>
            </w:pPr>
            <w:ins w:id="155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59B3198E" w14:textId="77777777" w:rsidR="002171B7" w:rsidRPr="00771297" w:rsidRDefault="002171B7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15BDC5D2" w14:textId="77777777" w:rsidTr="5D1E5762">
        <w:trPr>
          <w:cantSplit/>
        </w:trPr>
        <w:tc>
          <w:tcPr>
            <w:tcW w:w="1277" w:type="dxa"/>
          </w:tcPr>
          <w:p w14:paraId="3889C511" w14:textId="07E423C4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859F8D1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6979C73E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66B6065" w14:textId="7BDF6223" w:rsidR="002171B7" w:rsidRPr="002760FE" w:rsidRDefault="00EA5E7B" w:rsidP="002171B7">
            <w:pPr>
              <w:rPr>
                <w:rFonts w:ascii="Cambria" w:hAnsi="Cambria"/>
                <w:sz w:val="20"/>
                <w:szCs w:val="20"/>
              </w:rPr>
            </w:pPr>
            <w:ins w:id="156" w:author="Artur Ligocki Nadleśnictwo Kutno" w:date="2025-10-02T10:59:00Z" w16du:dateUtc="2025-10-02T08:59:00Z">
              <w:r>
                <w:rPr>
                  <w:rFonts w:ascii="Cambria" w:hAnsi="Cambria"/>
                  <w:sz w:val="20"/>
                  <w:szCs w:val="20"/>
                </w:rPr>
                <w:t xml:space="preserve">Tylko </w:t>
              </w:r>
              <w:proofErr w:type="spellStart"/>
              <w:r>
                <w:rPr>
                  <w:rFonts w:ascii="Cambria" w:hAnsi="Cambria"/>
                  <w:sz w:val="20"/>
                  <w:szCs w:val="20"/>
                </w:rPr>
                <w:t>Db,Ak,Kl</w:t>
              </w:r>
              <w:proofErr w:type="spellEnd"/>
              <w:r>
                <w:rPr>
                  <w:rFonts w:ascii="Cambria" w:hAnsi="Cambria"/>
                  <w:sz w:val="20"/>
                  <w:szCs w:val="20"/>
                </w:rPr>
                <w:t xml:space="preserve"> częściowo okorowane (50%)</w:t>
              </w:r>
            </w:ins>
          </w:p>
        </w:tc>
        <w:tc>
          <w:tcPr>
            <w:tcW w:w="1545" w:type="dxa"/>
          </w:tcPr>
          <w:p w14:paraId="305DB38C" w14:textId="100A82D5" w:rsidR="002171B7" w:rsidRPr="00771297" w:rsidRDefault="002171B7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232BF9F" w14:textId="77777777" w:rsidTr="5D1E5762">
        <w:trPr>
          <w:cantSplit/>
        </w:trPr>
        <w:tc>
          <w:tcPr>
            <w:tcW w:w="1277" w:type="dxa"/>
          </w:tcPr>
          <w:p w14:paraId="2C5AD977" w14:textId="563CBDF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556B5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4C240916" w14:textId="30EF5B16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57" w:author="Artur Ligocki Nadleśnictwo Kutno" w:date="2025-10-02T11:34:00Z" w16du:dateUtc="2025-10-02T09:34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1D7D7D0B" w14:textId="73EB65E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092D031" w14:textId="77777777" w:rsidTr="5D1E5762">
        <w:trPr>
          <w:cantSplit/>
        </w:trPr>
        <w:tc>
          <w:tcPr>
            <w:tcW w:w="1277" w:type="dxa"/>
          </w:tcPr>
          <w:p w14:paraId="1FEE328C" w14:textId="73517E0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015DB0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2FC3CA76" w14:textId="3156BD8C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58" w:author="Artur Ligocki Nadleśnictwo Kutno" w:date="2025-10-02T11:34:00Z" w16du:dateUtc="2025-10-02T09:34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053AEC95" w14:textId="1FBD214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1CCDEEB" w14:textId="77777777" w:rsidTr="5D1E5762">
        <w:trPr>
          <w:cantSplit/>
        </w:trPr>
        <w:tc>
          <w:tcPr>
            <w:tcW w:w="1277" w:type="dxa"/>
          </w:tcPr>
          <w:p w14:paraId="1D5A847C" w14:textId="185DD58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993A0D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2BA59B1" w14:textId="6F43888F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59" w:author="Artur Ligocki Nadleśnictwo Kutno" w:date="2025-10-02T11:34:00Z" w16du:dateUtc="2025-10-02T09:34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520FC386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E1E50F" w14:textId="77777777" w:rsidTr="5D1E5762">
        <w:trPr>
          <w:cantSplit/>
        </w:trPr>
        <w:tc>
          <w:tcPr>
            <w:tcW w:w="1277" w:type="dxa"/>
          </w:tcPr>
          <w:p w14:paraId="6B90C525" w14:textId="62D63C7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BE80C3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17455E" w14:textId="76235989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0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0DCD166C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23B2C55" w14:textId="77777777" w:rsidTr="5D1E5762">
        <w:trPr>
          <w:cantSplit/>
        </w:trPr>
        <w:tc>
          <w:tcPr>
            <w:tcW w:w="1277" w:type="dxa"/>
          </w:tcPr>
          <w:p w14:paraId="5B49CD41" w14:textId="4FD99A0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9540E3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0746B33C" w14:textId="185F7403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1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3E56C7C8" w14:textId="109A55C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4497C3B2" w14:textId="77777777" w:rsidTr="5D1E5762">
        <w:trPr>
          <w:cantSplit/>
        </w:trPr>
        <w:tc>
          <w:tcPr>
            <w:tcW w:w="1277" w:type="dxa"/>
          </w:tcPr>
          <w:p w14:paraId="53208934" w14:textId="69F8179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23C5EF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533C0F71" w14:textId="6654C4C7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2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4229470E" w14:textId="3A323C06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60D61D0F" w14:textId="77777777" w:rsidTr="5D1E5762">
        <w:trPr>
          <w:cantSplit/>
        </w:trPr>
        <w:tc>
          <w:tcPr>
            <w:tcW w:w="1277" w:type="dxa"/>
          </w:tcPr>
          <w:p w14:paraId="01EB25D7" w14:textId="6DAD5258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5175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9839EE" w14:textId="57243354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3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64F3321B" w14:textId="7255DA2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0B3BF73" w14:textId="77777777" w:rsidTr="5D1E5762">
        <w:trPr>
          <w:cantSplit/>
        </w:trPr>
        <w:tc>
          <w:tcPr>
            <w:tcW w:w="1277" w:type="dxa"/>
          </w:tcPr>
          <w:p w14:paraId="22854D41" w14:textId="2D3CE20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EF16DFC" w14:textId="3E92B6FB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2D2A5666" w14:textId="528079B8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4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1,6</w:t>
              </w:r>
            </w:ins>
          </w:p>
        </w:tc>
        <w:tc>
          <w:tcPr>
            <w:tcW w:w="1545" w:type="dxa"/>
          </w:tcPr>
          <w:p w14:paraId="4C415056" w14:textId="363586C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A038D9" w14:textId="77777777" w:rsidTr="5D1E5762">
        <w:trPr>
          <w:cantSplit/>
        </w:trPr>
        <w:tc>
          <w:tcPr>
            <w:tcW w:w="1277" w:type="dxa"/>
          </w:tcPr>
          <w:p w14:paraId="4B1C4440" w14:textId="13B8A56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6731F3F" w14:textId="3EB4E73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7E536375" w14:textId="0AEC4900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5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601B7D3B" w14:textId="3CB5DB4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593EB81A" w14:textId="77777777" w:rsidTr="5D1E5762">
        <w:trPr>
          <w:cantSplit/>
        </w:trPr>
        <w:tc>
          <w:tcPr>
            <w:tcW w:w="1277" w:type="dxa"/>
          </w:tcPr>
          <w:p w14:paraId="32B18C56" w14:textId="2DAD248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0619F39" w14:textId="64B958E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02B32A67" w14:textId="37F0F5E3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6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2E6E51A3" w14:textId="4D3B8FB5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3D2875B" w14:textId="77777777" w:rsidTr="5D1E5762">
        <w:trPr>
          <w:cantSplit/>
        </w:trPr>
        <w:tc>
          <w:tcPr>
            <w:tcW w:w="1277" w:type="dxa"/>
          </w:tcPr>
          <w:p w14:paraId="2B107BC7" w14:textId="665E070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2694E52" w14:textId="50DA3DE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22A7944" w14:textId="58245C5A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7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227B0098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79FD20B4" w14:textId="77777777" w:rsidTr="5D1E5762">
        <w:trPr>
          <w:cantSplit/>
        </w:trPr>
        <w:tc>
          <w:tcPr>
            <w:tcW w:w="1277" w:type="dxa"/>
          </w:tcPr>
          <w:p w14:paraId="19BB6A0D" w14:textId="4041AC0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5E0444C" w14:textId="44D2989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7A8EDB4" w14:textId="12932B4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6B3E0EB" w14:textId="69C4D6B2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68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2DC858A3" w14:textId="32EFFEBD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11C09" w:rsidRPr="00501156" w14:paraId="50003CB1" w14:textId="77777777" w:rsidTr="5D1E5762">
        <w:trPr>
          <w:cantSplit/>
        </w:trPr>
        <w:tc>
          <w:tcPr>
            <w:tcW w:w="1277" w:type="dxa"/>
          </w:tcPr>
          <w:p w14:paraId="47F8EE11" w14:textId="32708F3C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D1DABE" w14:textId="3AAC228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4C17954" w14:textId="78D159DB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D5837DF" w14:textId="411D005B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69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O</w:t>
              </w:r>
            </w:ins>
            <w:ins w:id="170" w:author="Artur Ligocki Nadleśnictwo Kutno" w:date="2025-10-02T11:36:00Z" w16du:dateUtc="2025-10-02T09:36:00Z">
              <w:r>
                <w:rPr>
                  <w:rFonts w:ascii="Cambria" w:hAnsi="Cambria"/>
                  <w:sz w:val="20"/>
                  <w:szCs w:val="20"/>
                </w:rPr>
                <w:t>palanie</w:t>
              </w:r>
            </w:ins>
          </w:p>
        </w:tc>
        <w:tc>
          <w:tcPr>
            <w:tcW w:w="1545" w:type="dxa"/>
          </w:tcPr>
          <w:p w14:paraId="1C64543C" w14:textId="127130B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35856B73" w14:textId="77777777" w:rsidTr="5D1E5762">
        <w:trPr>
          <w:cantSplit/>
        </w:trPr>
        <w:tc>
          <w:tcPr>
            <w:tcW w:w="1277" w:type="dxa"/>
          </w:tcPr>
          <w:p w14:paraId="3425234D" w14:textId="2333C7B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FC80204" w14:textId="5E3E816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701FA0C" w14:textId="1B67275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1E24060" w14:textId="710D58E2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1" w:author="Artur Ligocki Nadleśnictwo Kutno" w:date="2025-10-02T11:36:00Z" w16du:dateUtc="2025-10-02T09:36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0FCC8E8D" w14:textId="5F5BF670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2E5A6546" w14:textId="77777777" w:rsidTr="5D1E5762">
        <w:trPr>
          <w:cantSplit/>
        </w:trPr>
        <w:tc>
          <w:tcPr>
            <w:tcW w:w="1277" w:type="dxa"/>
          </w:tcPr>
          <w:p w14:paraId="5A77E568" w14:textId="148185E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147</w:t>
            </w:r>
          </w:p>
        </w:tc>
        <w:tc>
          <w:tcPr>
            <w:tcW w:w="1842" w:type="dxa"/>
          </w:tcPr>
          <w:p w14:paraId="44A89D53" w14:textId="7C35686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3A84B20" w14:textId="660A006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3A56D986" w14:textId="76709EF2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2" w:author="Artur Ligocki Nadleśnictwo Kutno" w:date="2025-10-02T11:36:00Z" w16du:dateUtc="2025-10-02T09:36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30E3CDC9" w14:textId="28BD4CFA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B291CC0" w14:textId="77777777" w:rsidTr="5D1E5762">
        <w:trPr>
          <w:cantSplit/>
        </w:trPr>
        <w:tc>
          <w:tcPr>
            <w:tcW w:w="1277" w:type="dxa"/>
          </w:tcPr>
          <w:p w14:paraId="2B86AD91" w14:textId="47FBDC1E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8BD7036" w14:textId="3D8368A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686ADF8" w14:textId="476EE9E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37CCE194" w14:textId="594F8A8A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3" w:author="Artur Ligocki Nadleśnictwo Kutno" w:date="2025-10-02T11:36:00Z" w16du:dateUtc="2025-10-02T09:36:00Z">
              <w:r>
                <w:rPr>
                  <w:rFonts w:ascii="Cambria" w:hAnsi="Cambria"/>
                  <w:sz w:val="20"/>
                  <w:szCs w:val="20"/>
                </w:rPr>
                <w:t>Leśna 2m</w:t>
              </w:r>
            </w:ins>
          </w:p>
        </w:tc>
        <w:tc>
          <w:tcPr>
            <w:tcW w:w="1545" w:type="dxa"/>
          </w:tcPr>
          <w:p w14:paraId="49F6C67A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06E20634" w14:textId="77777777" w:rsidTr="5D1E5762">
        <w:trPr>
          <w:cantSplit/>
        </w:trPr>
        <w:tc>
          <w:tcPr>
            <w:tcW w:w="1277" w:type="dxa"/>
          </w:tcPr>
          <w:p w14:paraId="1340B0D8" w14:textId="243850E1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CCFFB3" w14:textId="6C7C4B3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A7A3677" w14:textId="36D9AE0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1D88552A" w14:textId="4206D3D8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ins w:id="174" w:author="Artur Ligocki Nadleśnictwo Kutno" w:date="2025-10-02T11:37:00Z" w16du:dateUtc="2025-10-02T09:37:00Z">
              <w:r>
                <w:rPr>
                  <w:rFonts w:ascii="Cambria" w:hAnsi="Cambria"/>
                  <w:sz w:val="20"/>
                  <w:szCs w:val="20"/>
                </w:rPr>
                <w:t>Db,Ak</w:t>
              </w:r>
              <w:proofErr w:type="spellEnd"/>
              <w:r>
                <w:rPr>
                  <w:rFonts w:ascii="Cambria" w:hAnsi="Cambria"/>
                  <w:sz w:val="20"/>
                  <w:szCs w:val="20"/>
                </w:rPr>
                <w:t xml:space="preserve"> częściowo okorowane (50%)</w:t>
              </w:r>
            </w:ins>
          </w:p>
        </w:tc>
        <w:tc>
          <w:tcPr>
            <w:tcW w:w="1545" w:type="dxa"/>
          </w:tcPr>
          <w:p w14:paraId="1237EF3F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60D8CCC8" w14:textId="77777777" w:rsidTr="5D1E5762">
        <w:trPr>
          <w:cantSplit/>
        </w:trPr>
        <w:tc>
          <w:tcPr>
            <w:tcW w:w="1277" w:type="dxa"/>
          </w:tcPr>
          <w:p w14:paraId="5CEBEC52" w14:textId="1F83836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1D5E0FA" w14:textId="56A5D61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6524B2D5" w14:textId="013ECE1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4BED7151" w14:textId="65299A76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5" w:author="Artur Ligocki Nadleśnictwo Kutno" w:date="2025-10-02T11:37:00Z" w16du:dateUtc="2025-10-02T09:37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6F210564" w14:textId="617515D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693C5BE3" w14:textId="77777777" w:rsidTr="5D1E5762">
        <w:trPr>
          <w:cantSplit/>
        </w:trPr>
        <w:tc>
          <w:tcPr>
            <w:tcW w:w="1277" w:type="dxa"/>
          </w:tcPr>
          <w:p w14:paraId="7834ED71" w14:textId="1354108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186119F" w14:textId="0CABF75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F5EC71F" w14:textId="63D35F2D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209B93D" w14:textId="00F6537E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6" w:author="Artur Ligocki Nadleśnictwo Kutno" w:date="2025-10-02T11:37:00Z" w16du:dateUtc="2025-10-02T09:37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2A145638" w14:textId="3EF71BA3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581CD643" w14:textId="77777777" w:rsidTr="5D1E5762">
        <w:trPr>
          <w:cantSplit/>
        </w:trPr>
        <w:tc>
          <w:tcPr>
            <w:tcW w:w="1277" w:type="dxa"/>
          </w:tcPr>
          <w:p w14:paraId="4B9E007C" w14:textId="1B0BFC2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78579E7" w14:textId="089542F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6A25921" w14:textId="28EC115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3D420208" w14:textId="425B9139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7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2854CBD8" w14:textId="0361D0E9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2729C4BD" w14:textId="77777777" w:rsidTr="5D1E5762">
        <w:trPr>
          <w:cantSplit/>
        </w:trPr>
        <w:tc>
          <w:tcPr>
            <w:tcW w:w="1277" w:type="dxa"/>
          </w:tcPr>
          <w:p w14:paraId="6554BC67" w14:textId="35D4C1C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ECCA31D" w14:textId="1179FC6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B9A9EBA" w14:textId="5A9824C1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45C7FD8B" w14:textId="5DD9D5F3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8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24568B46" w14:textId="19C6DD1A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49E260D7" w14:textId="77777777" w:rsidTr="5D1E5762">
        <w:trPr>
          <w:cantSplit/>
        </w:trPr>
        <w:tc>
          <w:tcPr>
            <w:tcW w:w="1277" w:type="dxa"/>
          </w:tcPr>
          <w:p w14:paraId="086D4501" w14:textId="3E1ABAD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2FCEFA2" w14:textId="53F17C9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C820381" w14:textId="7D1CF1E1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CD23AF" w14:textId="0DDA7C78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9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52DED6C7" w14:textId="5A7830D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11C09" w:rsidRPr="00501156" w14:paraId="76C7F269" w14:textId="77777777" w:rsidTr="5D1E5762">
        <w:trPr>
          <w:cantSplit/>
        </w:trPr>
        <w:tc>
          <w:tcPr>
            <w:tcW w:w="1277" w:type="dxa"/>
          </w:tcPr>
          <w:p w14:paraId="0CA9FC10" w14:textId="227DE7B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037B120" w14:textId="2033C4A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3930520" w14:textId="4FF745F5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A3850B3" w14:textId="71FD67C1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0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2,0</w:t>
              </w:r>
            </w:ins>
          </w:p>
        </w:tc>
        <w:tc>
          <w:tcPr>
            <w:tcW w:w="1545" w:type="dxa"/>
          </w:tcPr>
          <w:p w14:paraId="3D7CC615" w14:textId="5C43A045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7448935C" w14:textId="77777777" w:rsidTr="5D1E5762">
        <w:trPr>
          <w:cantSplit/>
        </w:trPr>
        <w:tc>
          <w:tcPr>
            <w:tcW w:w="1277" w:type="dxa"/>
          </w:tcPr>
          <w:p w14:paraId="6FAB9DBA" w14:textId="532F917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5CEE4E1" w14:textId="352A6E1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D2F4C68" w14:textId="29684FD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A92DBE4" w14:textId="4ADADFA0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1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1F0A96D1" w14:textId="21CC67C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15A01982" w14:textId="77777777" w:rsidTr="5D1E5762">
        <w:trPr>
          <w:cantSplit/>
        </w:trPr>
        <w:tc>
          <w:tcPr>
            <w:tcW w:w="1277" w:type="dxa"/>
          </w:tcPr>
          <w:p w14:paraId="1F4A1C8C" w14:textId="62EBE289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935DE87" w14:textId="6DBD0E6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2A6DFAD" w14:textId="39B5909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6DFA26C" w14:textId="02C9014F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2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7C66FA5F" w14:textId="0577AD4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518E8144" w14:textId="77777777" w:rsidTr="5D1E5762">
        <w:trPr>
          <w:cantSplit/>
        </w:trPr>
        <w:tc>
          <w:tcPr>
            <w:tcW w:w="1277" w:type="dxa"/>
          </w:tcPr>
          <w:p w14:paraId="39FF419B" w14:textId="0E5E81F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084A5B0" w14:textId="6305627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BD50443" w14:textId="5B3FECF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116870" w14:textId="29A30BDC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3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24E07252" w14:textId="3E719319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418BE122" w14:textId="77777777" w:rsidTr="5D1E5762">
        <w:trPr>
          <w:cantSplit/>
        </w:trPr>
        <w:tc>
          <w:tcPr>
            <w:tcW w:w="1277" w:type="dxa"/>
          </w:tcPr>
          <w:p w14:paraId="21DC002D" w14:textId="5AAD365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FFF889B" w14:textId="6461D08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9285602" w14:textId="5B6DE66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7B78714D" w14:textId="64EE7C6F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4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569F8A5C" w14:textId="222D25B6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11C09" w:rsidRPr="00501156" w14:paraId="5CB5F53F" w14:textId="77777777" w:rsidTr="5D1E5762">
        <w:trPr>
          <w:cantSplit/>
        </w:trPr>
        <w:tc>
          <w:tcPr>
            <w:tcW w:w="1277" w:type="dxa"/>
          </w:tcPr>
          <w:p w14:paraId="2E48BCE7" w14:textId="420AEF11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783C4CF" w14:textId="0A0AD39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521F956" w14:textId="390C693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136744AB" w14:textId="682FEAE4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5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7BC20139" w14:textId="2C2E5D38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0AE4DC67" w14:textId="77777777" w:rsidTr="5D1E5762">
        <w:trPr>
          <w:cantSplit/>
        </w:trPr>
        <w:tc>
          <w:tcPr>
            <w:tcW w:w="1277" w:type="dxa"/>
          </w:tcPr>
          <w:p w14:paraId="4B8E505F" w14:textId="388226E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DAE283A" w14:textId="7F77A28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D49F923" w14:textId="09BB043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9E772CD" w14:textId="04F6DB7F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6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6F2C206D" w14:textId="669C6CE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7587C350" w14:textId="77777777" w:rsidTr="5D1E5762">
        <w:trPr>
          <w:cantSplit/>
        </w:trPr>
        <w:tc>
          <w:tcPr>
            <w:tcW w:w="1277" w:type="dxa"/>
          </w:tcPr>
          <w:p w14:paraId="4479C7E5" w14:textId="75B3CDE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0EF6816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3C420089" w14:textId="2DD71614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87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4B1B6894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F37EC21" w14:textId="77777777" w:rsidTr="5D1E5762">
        <w:trPr>
          <w:cantSplit/>
        </w:trPr>
        <w:tc>
          <w:tcPr>
            <w:tcW w:w="1277" w:type="dxa"/>
          </w:tcPr>
          <w:p w14:paraId="0CAF40E0" w14:textId="0DEEC0A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58775D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B8BB38B" w:rsidR="004D13D8" w:rsidRPr="00771297" w:rsidRDefault="004D13D8" w:rsidP="004D13D8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568D59B8" w14:textId="7C49BEAD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88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7B7BF70" w14:textId="1B44851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0AB5C21" w14:textId="77777777" w:rsidTr="5D1E5762">
        <w:trPr>
          <w:cantSplit/>
        </w:trPr>
        <w:tc>
          <w:tcPr>
            <w:tcW w:w="1277" w:type="dxa"/>
          </w:tcPr>
          <w:p w14:paraId="3A360E4B" w14:textId="1B61A74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6CF17A8" w14:textId="2FE23859" w:rsidR="004D13D8" w:rsidRPr="00771297" w:rsidRDefault="004D13D8" w:rsidP="004D13D8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4187E46B" w14:textId="45D62082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89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1552B30B" w14:textId="5DEFA33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5995941" w14:textId="77777777" w:rsidTr="5D1E5762">
        <w:trPr>
          <w:cantSplit/>
        </w:trPr>
        <w:tc>
          <w:tcPr>
            <w:tcW w:w="1277" w:type="dxa"/>
          </w:tcPr>
          <w:p w14:paraId="0F6A698F" w14:textId="0C5A214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06055F0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0CACF0D4" w14:textId="66056AF0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0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19FAC14" w14:textId="7079A0A2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0A320CC" w14:textId="77777777" w:rsidTr="5D1E5762">
        <w:trPr>
          <w:cantSplit/>
        </w:trPr>
        <w:tc>
          <w:tcPr>
            <w:tcW w:w="1277" w:type="dxa"/>
          </w:tcPr>
          <w:p w14:paraId="2701EB55" w14:textId="78BAC71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FADD1C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3C14C6D3" w14:textId="3CC6A58B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1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41C66DF" w14:textId="7AD0B51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7ABA576A" w14:textId="77777777" w:rsidTr="5D1E5762">
        <w:trPr>
          <w:cantSplit/>
        </w:trPr>
        <w:tc>
          <w:tcPr>
            <w:tcW w:w="1277" w:type="dxa"/>
          </w:tcPr>
          <w:p w14:paraId="73F81146" w14:textId="30752064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EBBB1C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592C2B6C" w14:textId="36797402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2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E8AB7D0" w14:textId="384AE7A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833D85B" w14:textId="77777777" w:rsidTr="5D1E5762">
        <w:trPr>
          <w:cantSplit/>
        </w:trPr>
        <w:tc>
          <w:tcPr>
            <w:tcW w:w="1277" w:type="dxa"/>
          </w:tcPr>
          <w:p w14:paraId="1D2E1D42" w14:textId="18685E3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151</w:t>
            </w:r>
          </w:p>
        </w:tc>
        <w:tc>
          <w:tcPr>
            <w:tcW w:w="1842" w:type="dxa"/>
            <w:vAlign w:val="center"/>
          </w:tcPr>
          <w:p w14:paraId="0D253D14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88EAE30" w14:textId="55782CE1" w:rsidR="004D13D8" w:rsidRPr="002171B7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3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 xml:space="preserve">Tylko </w:t>
              </w:r>
              <w:proofErr w:type="spellStart"/>
              <w:r>
                <w:rPr>
                  <w:rFonts w:ascii="Cambria" w:hAnsi="Cambria"/>
                  <w:sz w:val="20"/>
                  <w:szCs w:val="20"/>
                </w:rPr>
                <w:t>Db,Ak</w:t>
              </w:r>
              <w:proofErr w:type="spellEnd"/>
              <w:r>
                <w:rPr>
                  <w:rFonts w:ascii="Cambria" w:hAnsi="Cambria"/>
                  <w:sz w:val="20"/>
                  <w:szCs w:val="20"/>
                </w:rPr>
                <w:t>, częściowo okorowane (50%)</w:t>
              </w:r>
            </w:ins>
          </w:p>
        </w:tc>
        <w:tc>
          <w:tcPr>
            <w:tcW w:w="1545" w:type="dxa"/>
          </w:tcPr>
          <w:p w14:paraId="34BD2B53" w14:textId="5F37660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E2A86C3" w14:textId="77777777" w:rsidTr="5D1E5762">
        <w:trPr>
          <w:cantSplit/>
        </w:trPr>
        <w:tc>
          <w:tcPr>
            <w:tcW w:w="1277" w:type="dxa"/>
          </w:tcPr>
          <w:p w14:paraId="580006A8" w14:textId="76F24AAD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40C2E94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</w:tcPr>
          <w:p w14:paraId="34B8F426" w14:textId="509C38E5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4" w:author="Artur Ligocki Nadleśnictwo Kutno" w:date="2025-10-02T11:40:00Z" w16du:dateUtc="2025-10-02T09:40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367B2AED" w14:textId="7FD3C556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1C6372CA" w14:textId="77777777" w:rsidTr="5D1E5762">
        <w:trPr>
          <w:cantSplit/>
        </w:trPr>
        <w:tc>
          <w:tcPr>
            <w:tcW w:w="1277" w:type="dxa"/>
          </w:tcPr>
          <w:p w14:paraId="3080B750" w14:textId="4827B6A0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505550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A5FC5A7" w14:textId="4E35A17C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5" w:author="Artur Ligocki Nadleśnictwo Kutno" w:date="2025-10-02T11:40:00Z" w16du:dateUtc="2025-10-02T09:40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072E75A2" w14:textId="4DAA7EF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7924C1D6" w14:textId="77777777" w:rsidTr="5D1E5762">
        <w:trPr>
          <w:cantSplit/>
        </w:trPr>
        <w:tc>
          <w:tcPr>
            <w:tcW w:w="1277" w:type="dxa"/>
          </w:tcPr>
          <w:p w14:paraId="2E3765EF" w14:textId="3695E1A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E4E3E4B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50AE236" w14:textId="54496DC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6" w:author="Artur Ligocki Nadleśnictwo Kutno" w:date="2025-10-02T11:40:00Z" w16du:dateUtc="2025-10-02T09:40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1D950670" w14:textId="6052C93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25DAF484" w14:textId="77777777" w:rsidTr="5D1E5762">
        <w:trPr>
          <w:cantSplit/>
          <w:trHeight w:val="300"/>
        </w:trPr>
        <w:tc>
          <w:tcPr>
            <w:tcW w:w="1277" w:type="dxa"/>
          </w:tcPr>
          <w:p w14:paraId="0BBE8A4C" w14:textId="09AB6112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27CC3AE3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771297">
              <w:rPr>
                <w:rFonts w:ascii="Cambria" w:eastAsia="Cambria" w:hAnsi="Cambria" w:cs="Cambria"/>
              </w:rPr>
              <w:t>feromonowych</w:t>
            </w:r>
            <w:proofErr w:type="spellEnd"/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37568A86" w14:textId="18FD1DFF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7" w:author="Artur Ligocki Nadleśnictwo Kutno" w:date="2025-10-02T11:40:00Z" w16du:dateUtc="2025-10-02T09:40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E0D0DE6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4EBBF525" w14:textId="77777777" w:rsidTr="5D1E5762">
        <w:trPr>
          <w:cantSplit/>
          <w:trHeight w:val="300"/>
        </w:trPr>
        <w:tc>
          <w:tcPr>
            <w:tcW w:w="1277" w:type="dxa"/>
          </w:tcPr>
          <w:p w14:paraId="5BE33C20" w14:textId="0EB7B7B3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37867F1A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1100C669" w14:textId="61235E5C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8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5C86FD3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14:paraId="6D80EE4A" w14:textId="77777777" w:rsidTr="5D1E5762">
        <w:trPr>
          <w:cantSplit/>
          <w:trHeight w:val="300"/>
        </w:trPr>
        <w:tc>
          <w:tcPr>
            <w:tcW w:w="1277" w:type="dxa"/>
          </w:tcPr>
          <w:p w14:paraId="1BB868FB" w14:textId="390EFE6F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842" w:type="dxa"/>
          </w:tcPr>
          <w:p w14:paraId="0CA0252D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(krążków, chrustu lub wałków</w:t>
            </w:r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14C2C24F" w14:textId="2501F90B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9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EA510C4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E2DBA8D" w14:textId="77777777" w:rsidTr="5D1E5762">
        <w:trPr>
          <w:cantSplit/>
        </w:trPr>
        <w:tc>
          <w:tcPr>
            <w:tcW w:w="1277" w:type="dxa"/>
          </w:tcPr>
          <w:p w14:paraId="06428AD7" w14:textId="0F43A8D7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41D51A9E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50" w:type="dxa"/>
          </w:tcPr>
          <w:p w14:paraId="502A30D6" w14:textId="7D58782A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0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DA06ACA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19AF0E01" w14:textId="77777777" w:rsidTr="5D1E5762">
        <w:trPr>
          <w:cantSplit/>
          <w:trHeight w:val="300"/>
        </w:trPr>
        <w:tc>
          <w:tcPr>
            <w:tcW w:w="1277" w:type="dxa"/>
          </w:tcPr>
          <w:p w14:paraId="0B5A6DBF" w14:textId="31B102A5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2730E68B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EBB8827" w14:textId="4C8F14E9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1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B634086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04F23068" w14:textId="77777777" w:rsidTr="5D1E5762">
        <w:trPr>
          <w:cantSplit/>
          <w:trHeight w:val="300"/>
        </w:trPr>
        <w:tc>
          <w:tcPr>
            <w:tcW w:w="1277" w:type="dxa"/>
          </w:tcPr>
          <w:p w14:paraId="6BB8EE1D" w14:textId="6EBF32C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3093BFC1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2868E01" w14:textId="40305DD3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2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F02AEA1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0A6140CD" w14:textId="77777777" w:rsidTr="5D1E5762">
        <w:trPr>
          <w:cantSplit/>
          <w:trHeight w:val="300"/>
        </w:trPr>
        <w:tc>
          <w:tcPr>
            <w:tcW w:w="1277" w:type="dxa"/>
          </w:tcPr>
          <w:p w14:paraId="35F1BBF9" w14:textId="380CF1E3" w:rsidR="004D13D8" w:rsidRPr="00771297" w:rsidRDefault="00716318" w:rsidP="004D13D8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8FFEE60" w14:textId="01558C9F" w:rsidR="004D13D8" w:rsidRPr="00771297" w:rsidRDefault="004D13D8" w:rsidP="004D13D8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4DE41D5B" w14:textId="18DE1E14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3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</w:t>
              </w:r>
            </w:ins>
          </w:p>
        </w:tc>
        <w:tc>
          <w:tcPr>
            <w:tcW w:w="1545" w:type="dxa"/>
          </w:tcPr>
          <w:p w14:paraId="4B9F405A" w14:textId="73107F7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4D13D8" w14:paraId="301B76F5" w14:textId="77777777" w:rsidTr="5D1E5762">
        <w:trPr>
          <w:cantSplit/>
          <w:trHeight w:val="300"/>
        </w:trPr>
        <w:tc>
          <w:tcPr>
            <w:tcW w:w="1277" w:type="dxa"/>
          </w:tcPr>
          <w:p w14:paraId="0561954F" w14:textId="63A85E6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0BA9B12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4F004375" w14:textId="52E93AE2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4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828CBB3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F5E0B" w14:paraId="648EA8AC" w14:textId="77777777" w:rsidTr="00F46564">
        <w:trPr>
          <w:cantSplit/>
          <w:trHeight w:val="300"/>
        </w:trPr>
        <w:tc>
          <w:tcPr>
            <w:tcW w:w="1277" w:type="dxa"/>
          </w:tcPr>
          <w:p w14:paraId="1834307F" w14:textId="77777777" w:rsidR="00CF5E0B" w:rsidRPr="00771297" w:rsidRDefault="00CF5E0B" w:rsidP="00F465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535489D" w14:textId="77777777" w:rsidR="00CF5E0B" w:rsidRPr="00771297" w:rsidRDefault="00CF5E0B" w:rsidP="00F4656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082F65A9" w14:textId="29EB70B0" w:rsidR="00CF5E0B" w:rsidRPr="00771297" w:rsidRDefault="00CF5E0B" w:rsidP="00F4656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1D5BC7D5" w14:textId="77777777" w:rsidR="00CF5E0B" w:rsidRDefault="00CF5E0B" w:rsidP="00F4656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0DFC23" w14:textId="11F61C4F" w:rsidR="00CF5E0B" w:rsidRPr="00771297" w:rsidRDefault="00CF5E0B" w:rsidP="00F465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00D73472" w14:textId="77777777" w:rsidTr="5D1E5762">
        <w:trPr>
          <w:cantSplit/>
          <w:trHeight w:val="300"/>
        </w:trPr>
        <w:tc>
          <w:tcPr>
            <w:tcW w:w="1277" w:type="dxa"/>
          </w:tcPr>
          <w:p w14:paraId="6F8D8A4B" w14:textId="4D3AF74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FF4EE4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65D7BB12" w14:textId="3F9B8D0A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5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03087D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52434B9F" w14:textId="77777777" w:rsidTr="5D1E5762">
        <w:trPr>
          <w:cantSplit/>
          <w:trHeight w:val="300"/>
        </w:trPr>
        <w:tc>
          <w:tcPr>
            <w:tcW w:w="1277" w:type="dxa"/>
          </w:tcPr>
          <w:p w14:paraId="5B03B2E2" w14:textId="6A2C3DE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37F26E28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35CE987D" w14:textId="2A0A0E64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6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1BCC7A1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37786AA0" w14:textId="77777777" w:rsidTr="5D1E5762">
        <w:trPr>
          <w:cantSplit/>
          <w:trHeight w:val="300"/>
        </w:trPr>
        <w:tc>
          <w:tcPr>
            <w:tcW w:w="1277" w:type="dxa"/>
          </w:tcPr>
          <w:p w14:paraId="7AB8EE52" w14:textId="3E50614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9BBEA5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3B6E3F25" w14:textId="7E643A16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7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F7931CE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30191846" w14:textId="77777777" w:rsidTr="5D1E5762">
        <w:trPr>
          <w:cantSplit/>
          <w:trHeight w:val="300"/>
        </w:trPr>
        <w:tc>
          <w:tcPr>
            <w:tcW w:w="1277" w:type="dxa"/>
          </w:tcPr>
          <w:p w14:paraId="219F5E35" w14:textId="2CAF97E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9EDE82C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52D257CE" w14:textId="04995717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8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A7F48C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68D37BBF" w14:textId="77777777" w:rsidTr="5D1E5762">
        <w:trPr>
          <w:cantSplit/>
          <w:trHeight w:val="300"/>
        </w:trPr>
        <w:tc>
          <w:tcPr>
            <w:tcW w:w="1277" w:type="dxa"/>
          </w:tcPr>
          <w:p w14:paraId="4DC4FE8F" w14:textId="6763A04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19669895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415992BB" w14:textId="53B90D59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9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45EEDB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431C4193" w14:textId="77777777" w:rsidTr="5D1E5762">
        <w:trPr>
          <w:cantSplit/>
          <w:trHeight w:val="300"/>
        </w:trPr>
        <w:tc>
          <w:tcPr>
            <w:tcW w:w="1277" w:type="dxa"/>
          </w:tcPr>
          <w:p w14:paraId="143F338B" w14:textId="7409C84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57A91736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4A7A359" w14:textId="05580885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0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E3284C5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1DDFB30" w14:textId="77777777" w:rsidTr="5D1E5762">
        <w:trPr>
          <w:cantSplit/>
        </w:trPr>
        <w:tc>
          <w:tcPr>
            <w:tcW w:w="1277" w:type="dxa"/>
          </w:tcPr>
          <w:p w14:paraId="77D69816" w14:textId="6E3A9D7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</w:tcPr>
          <w:p w14:paraId="7E95834B" w14:textId="5840FAC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0BD62B65" w14:textId="716CA3CC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1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</w:t>
              </w:r>
            </w:ins>
            <w:ins w:id="212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0</w:t>
              </w:r>
            </w:ins>
          </w:p>
        </w:tc>
        <w:tc>
          <w:tcPr>
            <w:tcW w:w="1545" w:type="dxa"/>
          </w:tcPr>
          <w:p w14:paraId="701AB9BC" w14:textId="6C72188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:rsidRPr="00501156" w14:paraId="55F27F8B" w14:textId="77777777" w:rsidTr="5D1E5762">
        <w:trPr>
          <w:cantSplit/>
        </w:trPr>
        <w:tc>
          <w:tcPr>
            <w:tcW w:w="1277" w:type="dxa"/>
          </w:tcPr>
          <w:p w14:paraId="0BFA13FE" w14:textId="59B73BC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174</w:t>
            </w:r>
          </w:p>
        </w:tc>
        <w:tc>
          <w:tcPr>
            <w:tcW w:w="1842" w:type="dxa"/>
          </w:tcPr>
          <w:p w14:paraId="13DDA98E" w14:textId="299F6D0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6C8BF5F" w14:textId="7CE84F89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3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E628E1A" w14:textId="23A4DFEE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82D3A" w:rsidRPr="00501156" w14:paraId="4D58D68E" w14:textId="77777777" w:rsidTr="5D1E5762">
        <w:trPr>
          <w:cantSplit/>
        </w:trPr>
        <w:tc>
          <w:tcPr>
            <w:tcW w:w="1277" w:type="dxa"/>
          </w:tcPr>
          <w:p w14:paraId="02E189EE" w14:textId="657C92C3" w:rsidR="00B82D3A" w:rsidRPr="00771297" w:rsidRDefault="00716318" w:rsidP="00231F3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</w:tcPr>
          <w:p w14:paraId="21751AB2" w14:textId="77777777" w:rsidR="00B82D3A" w:rsidRPr="00771297" w:rsidRDefault="00B82D3A" w:rsidP="00231F33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8DF117" w14:textId="77777777" w:rsidR="00B82D3A" w:rsidRPr="00771297" w:rsidRDefault="00B82D3A" w:rsidP="00231F3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466C257" w14:textId="4832A68C" w:rsidR="00B82D3A" w:rsidRPr="002760FE" w:rsidRDefault="00CA26B2" w:rsidP="00231F33">
            <w:pPr>
              <w:rPr>
                <w:rFonts w:ascii="Cambria" w:hAnsi="Cambria"/>
                <w:sz w:val="20"/>
                <w:szCs w:val="20"/>
              </w:rPr>
            </w:pPr>
            <w:ins w:id="214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53A6C48" w14:textId="77777777" w:rsidR="00B82D3A" w:rsidRPr="00771297" w:rsidRDefault="00B82D3A" w:rsidP="00231F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62D34665" w14:textId="77777777" w:rsidTr="5D1E5762">
        <w:trPr>
          <w:cantSplit/>
        </w:trPr>
        <w:tc>
          <w:tcPr>
            <w:tcW w:w="1277" w:type="dxa"/>
          </w:tcPr>
          <w:p w14:paraId="5313DA53" w14:textId="7717246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3BAB9265" w14:textId="3B865A0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</w:t>
            </w:r>
            <w:r w:rsidR="00B82D3A"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J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D</w:t>
            </w:r>
          </w:p>
        </w:tc>
        <w:tc>
          <w:tcPr>
            <w:tcW w:w="3437" w:type="dxa"/>
          </w:tcPr>
          <w:p w14:paraId="401C0A47" w14:textId="0A25DB4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EC31A9D" w14:textId="717C11D3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5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DE0C430" w14:textId="072F698F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740BABE" w14:textId="77777777" w:rsidTr="5D1E5762">
        <w:trPr>
          <w:cantSplit/>
        </w:trPr>
        <w:tc>
          <w:tcPr>
            <w:tcW w:w="1277" w:type="dxa"/>
          </w:tcPr>
          <w:p w14:paraId="5E406C54" w14:textId="4DDC2390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177</w:t>
            </w:r>
          </w:p>
        </w:tc>
        <w:tc>
          <w:tcPr>
            <w:tcW w:w="1842" w:type="dxa"/>
          </w:tcPr>
          <w:p w14:paraId="6888B1F9" w14:textId="21E09EE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F208708" w14:textId="6959DDF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DE9151F" w14:textId="3141ADBD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6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1DC3095" w14:textId="40F139F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0D7C02A" w14:textId="77777777" w:rsidTr="5D1E5762">
        <w:trPr>
          <w:cantSplit/>
        </w:trPr>
        <w:tc>
          <w:tcPr>
            <w:tcW w:w="1277" w:type="dxa"/>
          </w:tcPr>
          <w:p w14:paraId="7F8EA982" w14:textId="114D224F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1F09DED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80948" w14:textId="2C87282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7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2A8CD45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FB97DFB" w14:textId="77777777" w:rsidTr="5D1E5762">
        <w:trPr>
          <w:cantSplit/>
        </w:trPr>
        <w:tc>
          <w:tcPr>
            <w:tcW w:w="1277" w:type="dxa"/>
          </w:tcPr>
          <w:p w14:paraId="7948D32D" w14:textId="5729DFC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79DA627A" w14:textId="5539E27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1B392BE2" w14:textId="70E83C3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8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B553AB0" w14:textId="7362158E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5A6EEB3" w14:textId="77777777" w:rsidTr="5D1E5762">
        <w:trPr>
          <w:cantSplit/>
        </w:trPr>
        <w:tc>
          <w:tcPr>
            <w:tcW w:w="1277" w:type="dxa"/>
          </w:tcPr>
          <w:p w14:paraId="3D18AD2B" w14:textId="7C79CBA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76B82295" w14:textId="167BC09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C7DF455" w14:textId="3E5F8670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9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47132CB5" w14:textId="42B1B29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D3255C1" w14:textId="77777777" w:rsidTr="5D1E5762">
        <w:trPr>
          <w:cantSplit/>
        </w:trPr>
        <w:tc>
          <w:tcPr>
            <w:tcW w:w="1277" w:type="dxa"/>
          </w:tcPr>
          <w:p w14:paraId="302025CA" w14:textId="678685A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5C568B46" w14:textId="2A345F7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7A591D9" w14:textId="3B858ACB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0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5D8E767" w14:textId="71DC9F0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881CD8D" w14:textId="77777777" w:rsidTr="5D1E5762">
        <w:trPr>
          <w:cantSplit/>
        </w:trPr>
        <w:tc>
          <w:tcPr>
            <w:tcW w:w="1277" w:type="dxa"/>
          </w:tcPr>
          <w:p w14:paraId="2F107FFE" w14:textId="2EC25CAB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270AF390" w14:textId="33031C1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C0834EE" w14:textId="13F5016A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1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1E35007" w14:textId="0AED730F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CD4EB04" w14:textId="77777777" w:rsidTr="5D1E5762">
        <w:trPr>
          <w:cantSplit/>
        </w:trPr>
        <w:tc>
          <w:tcPr>
            <w:tcW w:w="1277" w:type="dxa"/>
          </w:tcPr>
          <w:p w14:paraId="76B745C1" w14:textId="7169CF67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</w:tcPr>
          <w:p w14:paraId="6FFC0266" w14:textId="2F19225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E0F5DCC" w14:textId="0F98EB0E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2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4E8E1BFF" w14:textId="589E16B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6F0D92F2" w14:textId="77777777" w:rsidTr="5D1E5762">
        <w:trPr>
          <w:cantSplit/>
        </w:trPr>
        <w:tc>
          <w:tcPr>
            <w:tcW w:w="1277" w:type="dxa"/>
          </w:tcPr>
          <w:p w14:paraId="4F48C913" w14:textId="0346A6F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</w:tcPr>
          <w:p w14:paraId="3656C8D3" w14:textId="30CB1E9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90A6621" w14:textId="6A5F9B2A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3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EFCB08A" w14:textId="34EC94A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BC31B8A" w14:textId="77777777" w:rsidTr="5D1E5762">
        <w:trPr>
          <w:cantSplit/>
        </w:trPr>
        <w:tc>
          <w:tcPr>
            <w:tcW w:w="1277" w:type="dxa"/>
          </w:tcPr>
          <w:p w14:paraId="76CB2EA5" w14:textId="4880380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184</w:t>
            </w:r>
          </w:p>
        </w:tc>
        <w:tc>
          <w:tcPr>
            <w:tcW w:w="1842" w:type="dxa"/>
          </w:tcPr>
          <w:p w14:paraId="6BC95CF6" w14:textId="452B27D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CFCE6DC" w14:textId="5BE84A29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4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D316A2E" w14:textId="4239A3EA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98D19B6" w14:textId="77777777" w:rsidTr="5D1E5762">
        <w:trPr>
          <w:cantSplit/>
        </w:trPr>
        <w:tc>
          <w:tcPr>
            <w:tcW w:w="1277" w:type="dxa"/>
          </w:tcPr>
          <w:p w14:paraId="570432C8" w14:textId="79F17C3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571CFE98" w14:textId="09CCAA2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F752488" w14:textId="2A38A6D1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5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C0727C3" w14:textId="407F23C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9392440" w14:textId="77777777" w:rsidTr="5D1E5762">
        <w:trPr>
          <w:cantSplit/>
        </w:trPr>
        <w:tc>
          <w:tcPr>
            <w:tcW w:w="1277" w:type="dxa"/>
          </w:tcPr>
          <w:p w14:paraId="15204BF6" w14:textId="40384D5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</w:tcPr>
          <w:p w14:paraId="130EE4FA" w14:textId="7147E49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A0DAA2" w14:textId="6B378D95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6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8F063FF" w14:textId="0C84F34B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1FA1E79" w14:textId="77777777" w:rsidTr="5D1E5762">
        <w:trPr>
          <w:cantSplit/>
        </w:trPr>
        <w:tc>
          <w:tcPr>
            <w:tcW w:w="1277" w:type="dxa"/>
          </w:tcPr>
          <w:p w14:paraId="40307355" w14:textId="4AFC9F8F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187</w:t>
            </w:r>
          </w:p>
        </w:tc>
        <w:tc>
          <w:tcPr>
            <w:tcW w:w="1842" w:type="dxa"/>
          </w:tcPr>
          <w:p w14:paraId="1DC553AE" w14:textId="598B6FD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7688CFF" w14:textId="54739F91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7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40F5D506" w14:textId="4A69B8B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2EBCC7C" w14:textId="77777777" w:rsidTr="5D1E5762">
        <w:trPr>
          <w:cantSplit/>
        </w:trPr>
        <w:tc>
          <w:tcPr>
            <w:tcW w:w="1277" w:type="dxa"/>
          </w:tcPr>
          <w:p w14:paraId="636FD2E2" w14:textId="5882025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</w:tcPr>
          <w:p w14:paraId="53FA1A84" w14:textId="29F3B3D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A95AC3C" w14:textId="5A74E39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8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AFD4FD0" w14:textId="0CE7CEE6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4E6C703" w14:textId="77777777" w:rsidTr="5D1E5762">
        <w:trPr>
          <w:cantSplit/>
        </w:trPr>
        <w:tc>
          <w:tcPr>
            <w:tcW w:w="1277" w:type="dxa"/>
          </w:tcPr>
          <w:p w14:paraId="7B107681" w14:textId="0E9FE7A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189</w:t>
            </w:r>
          </w:p>
        </w:tc>
        <w:tc>
          <w:tcPr>
            <w:tcW w:w="1842" w:type="dxa"/>
          </w:tcPr>
          <w:p w14:paraId="419F1B50" w14:textId="24CE473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60AD29F" w14:textId="4D478101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9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83F0670" w14:textId="74360FBA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13B6239" w14:textId="77777777" w:rsidTr="5D1E5762">
        <w:trPr>
          <w:cantSplit/>
        </w:trPr>
        <w:tc>
          <w:tcPr>
            <w:tcW w:w="1277" w:type="dxa"/>
          </w:tcPr>
          <w:p w14:paraId="746D8D23" w14:textId="278769D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190</w:t>
            </w:r>
          </w:p>
        </w:tc>
        <w:tc>
          <w:tcPr>
            <w:tcW w:w="1842" w:type="dxa"/>
          </w:tcPr>
          <w:p w14:paraId="29CC69C2" w14:textId="26CC5F5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145C5CB" w14:textId="5AA5A0F9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0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CC1C8A6" w14:textId="6393BCD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5440E7F" w14:textId="77777777" w:rsidTr="5D1E5762">
        <w:trPr>
          <w:cantSplit/>
        </w:trPr>
        <w:tc>
          <w:tcPr>
            <w:tcW w:w="1277" w:type="dxa"/>
          </w:tcPr>
          <w:p w14:paraId="7E33D6FB" w14:textId="10F3DAA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25CB56D1" w14:textId="31C0AF8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C12E903" w14:textId="2BEBC5AB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1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C8213F1" w14:textId="087A446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0892615" w14:textId="77777777" w:rsidTr="5D1E5762">
        <w:trPr>
          <w:cantSplit/>
        </w:trPr>
        <w:tc>
          <w:tcPr>
            <w:tcW w:w="1277" w:type="dxa"/>
          </w:tcPr>
          <w:p w14:paraId="3EECE10C" w14:textId="761752E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</w:tcPr>
          <w:p w14:paraId="20826B11" w14:textId="3C66174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C5F856F" w14:textId="54948E85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2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78EE8E3" w14:textId="3DC2C9D2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3E54F4A" w14:textId="77777777" w:rsidTr="5D1E5762">
        <w:trPr>
          <w:cantSplit/>
        </w:trPr>
        <w:tc>
          <w:tcPr>
            <w:tcW w:w="1277" w:type="dxa"/>
          </w:tcPr>
          <w:p w14:paraId="4886B065" w14:textId="77D4C19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</w:tcPr>
          <w:p w14:paraId="7229F871" w14:textId="019E742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37059" w14:textId="691EC8EC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3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249CA5E" w14:textId="50398F5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55B9465" w14:textId="77777777" w:rsidTr="5D1E5762">
        <w:trPr>
          <w:cantSplit/>
        </w:trPr>
        <w:tc>
          <w:tcPr>
            <w:tcW w:w="1277" w:type="dxa"/>
          </w:tcPr>
          <w:p w14:paraId="1F1FAD3D" w14:textId="3813649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1D45D175" w14:textId="53FD090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A0ABFF6" w14:textId="4D91B1E2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4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9733F99" w14:textId="7CDB2CF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7FD20FA8" w14:textId="77777777" w:rsidTr="5D1E5762">
        <w:trPr>
          <w:cantSplit/>
        </w:trPr>
        <w:tc>
          <w:tcPr>
            <w:tcW w:w="1277" w:type="dxa"/>
          </w:tcPr>
          <w:p w14:paraId="7558A8ED" w14:textId="5B06F19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65557BD0" w14:textId="69FE5D2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8876E41" w14:textId="3491AC5B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5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E9D9E62" w14:textId="053C73E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A6A1A87" w14:textId="77777777" w:rsidTr="5D1E5762">
        <w:trPr>
          <w:cantSplit/>
        </w:trPr>
        <w:tc>
          <w:tcPr>
            <w:tcW w:w="1277" w:type="dxa"/>
          </w:tcPr>
          <w:p w14:paraId="54C0A293" w14:textId="346FD81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7D29BBEA" w14:textId="4EF25EB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4910FA5" w14:textId="404FA778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6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C120582" w14:textId="719EA8B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4ACA0810" w14:textId="77777777" w:rsidTr="5D1E5762">
        <w:trPr>
          <w:cantSplit/>
        </w:trPr>
        <w:tc>
          <w:tcPr>
            <w:tcW w:w="1277" w:type="dxa"/>
          </w:tcPr>
          <w:p w14:paraId="73887FC3" w14:textId="41C101A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569A4A0F" w14:textId="2CA65E9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4C2F8A9F" w14:textId="6FC90F47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7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6E5D931" w14:textId="27C9FDFB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4901CA0" w14:textId="77777777" w:rsidTr="5D1E5762">
        <w:trPr>
          <w:cantSplit/>
        </w:trPr>
        <w:tc>
          <w:tcPr>
            <w:tcW w:w="1277" w:type="dxa"/>
          </w:tcPr>
          <w:p w14:paraId="30C26A72" w14:textId="246A539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198</w:t>
            </w:r>
          </w:p>
        </w:tc>
        <w:tc>
          <w:tcPr>
            <w:tcW w:w="1842" w:type="dxa"/>
          </w:tcPr>
          <w:p w14:paraId="2D7A730E" w14:textId="7080D04E" w:rsidR="004D13D8" w:rsidRPr="00AA5BC8" w:rsidRDefault="004D13D8" w:rsidP="004D13D8">
            <w:pPr>
              <w:rPr>
                <w:rFonts w:ascii="Cambria" w:hAnsi="Cambria"/>
              </w:rPr>
            </w:pP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 w:rsidR="002240D5"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437" w:type="dxa"/>
          </w:tcPr>
          <w:p w14:paraId="4D9C992E" w14:textId="7554E6D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0BAD634A" w14:textId="5251FD2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8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5C6BEBD" w14:textId="5080B1E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60C5581" w14:textId="77777777" w:rsidTr="5D1E5762">
        <w:trPr>
          <w:cantSplit/>
        </w:trPr>
        <w:tc>
          <w:tcPr>
            <w:tcW w:w="1277" w:type="dxa"/>
          </w:tcPr>
          <w:p w14:paraId="2D801A3E" w14:textId="1E14B5F9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67B78B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36577831" w14:textId="68D974D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9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4AAC31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72BCC88" w14:textId="77777777" w:rsidTr="5D1E5762">
        <w:trPr>
          <w:cantSplit/>
        </w:trPr>
        <w:tc>
          <w:tcPr>
            <w:tcW w:w="1277" w:type="dxa"/>
          </w:tcPr>
          <w:p w14:paraId="17D05F1B" w14:textId="1B95D23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FDD59E3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5698C8C0" w14:textId="3908618A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40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E5A3EE6" w14:textId="67CC9EE4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rtur Ligocki Nadleśnictwo Kutno">
    <w15:presenceInfo w15:providerId="AD" w15:userId="S::artur.ligocki@ad.lasy.gov.pl::d003348c-5976-4119-8534-4b3d8bebe4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03452"/>
    <w:rsid w:val="00020DC3"/>
    <w:rsid w:val="00021BC0"/>
    <w:rsid w:val="000335E9"/>
    <w:rsid w:val="00046ACC"/>
    <w:rsid w:val="000530D0"/>
    <w:rsid w:val="0006587B"/>
    <w:rsid w:val="000A06DD"/>
    <w:rsid w:val="000C4B2B"/>
    <w:rsid w:val="000D2C6F"/>
    <w:rsid w:val="000D7335"/>
    <w:rsid w:val="000E3CF8"/>
    <w:rsid w:val="000E7EEE"/>
    <w:rsid w:val="000F33A7"/>
    <w:rsid w:val="00111C09"/>
    <w:rsid w:val="00114E8B"/>
    <w:rsid w:val="00121F96"/>
    <w:rsid w:val="0014390F"/>
    <w:rsid w:val="00174D24"/>
    <w:rsid w:val="00176555"/>
    <w:rsid w:val="001B166C"/>
    <w:rsid w:val="001B61C4"/>
    <w:rsid w:val="001E065C"/>
    <w:rsid w:val="001E3DFA"/>
    <w:rsid w:val="001F6246"/>
    <w:rsid w:val="00205100"/>
    <w:rsid w:val="002171B7"/>
    <w:rsid w:val="002240D5"/>
    <w:rsid w:val="002253DD"/>
    <w:rsid w:val="00242DCF"/>
    <w:rsid w:val="00247723"/>
    <w:rsid w:val="00263CF3"/>
    <w:rsid w:val="00265C1C"/>
    <w:rsid w:val="00266C35"/>
    <w:rsid w:val="002760FE"/>
    <w:rsid w:val="002828CD"/>
    <w:rsid w:val="00290BED"/>
    <w:rsid w:val="002B0AD1"/>
    <w:rsid w:val="002B182C"/>
    <w:rsid w:val="002B409A"/>
    <w:rsid w:val="002B4476"/>
    <w:rsid w:val="002C68C2"/>
    <w:rsid w:val="002D265C"/>
    <w:rsid w:val="002D4279"/>
    <w:rsid w:val="002D79BD"/>
    <w:rsid w:val="002E3CB4"/>
    <w:rsid w:val="002F0C5F"/>
    <w:rsid w:val="002F1639"/>
    <w:rsid w:val="002F3EF1"/>
    <w:rsid w:val="00302424"/>
    <w:rsid w:val="00322FB9"/>
    <w:rsid w:val="00332619"/>
    <w:rsid w:val="003372F9"/>
    <w:rsid w:val="00345843"/>
    <w:rsid w:val="00380A8B"/>
    <w:rsid w:val="003B7076"/>
    <w:rsid w:val="003D1105"/>
    <w:rsid w:val="003D3D50"/>
    <w:rsid w:val="003D7C93"/>
    <w:rsid w:val="00413355"/>
    <w:rsid w:val="0043115A"/>
    <w:rsid w:val="00437540"/>
    <w:rsid w:val="00443F3A"/>
    <w:rsid w:val="00450B0F"/>
    <w:rsid w:val="0046115C"/>
    <w:rsid w:val="00474B92"/>
    <w:rsid w:val="004800E6"/>
    <w:rsid w:val="00485F0F"/>
    <w:rsid w:val="004927E4"/>
    <w:rsid w:val="004A04EE"/>
    <w:rsid w:val="004C4A8D"/>
    <w:rsid w:val="004D13D8"/>
    <w:rsid w:val="00501156"/>
    <w:rsid w:val="00507E89"/>
    <w:rsid w:val="00516295"/>
    <w:rsid w:val="005173A7"/>
    <w:rsid w:val="00517A0A"/>
    <w:rsid w:val="005672AD"/>
    <w:rsid w:val="00580D25"/>
    <w:rsid w:val="00582EA0"/>
    <w:rsid w:val="005A444E"/>
    <w:rsid w:val="005A661C"/>
    <w:rsid w:val="005C2F8E"/>
    <w:rsid w:val="005C5D75"/>
    <w:rsid w:val="006168C2"/>
    <w:rsid w:val="0064290D"/>
    <w:rsid w:val="00654BBF"/>
    <w:rsid w:val="0067674A"/>
    <w:rsid w:val="006B180C"/>
    <w:rsid w:val="006B5BD0"/>
    <w:rsid w:val="006C3E1D"/>
    <w:rsid w:val="006D2204"/>
    <w:rsid w:val="006E2E7C"/>
    <w:rsid w:val="006E33FD"/>
    <w:rsid w:val="006E58F3"/>
    <w:rsid w:val="0070170D"/>
    <w:rsid w:val="00702368"/>
    <w:rsid w:val="007053D9"/>
    <w:rsid w:val="00706F4E"/>
    <w:rsid w:val="00716318"/>
    <w:rsid w:val="00721D95"/>
    <w:rsid w:val="00752981"/>
    <w:rsid w:val="00771297"/>
    <w:rsid w:val="00774464"/>
    <w:rsid w:val="00775341"/>
    <w:rsid w:val="00781681"/>
    <w:rsid w:val="00782369"/>
    <w:rsid w:val="007C2CA4"/>
    <w:rsid w:val="007C2E2F"/>
    <w:rsid w:val="007C60C4"/>
    <w:rsid w:val="007D14F1"/>
    <w:rsid w:val="007D3D3D"/>
    <w:rsid w:val="007D43EE"/>
    <w:rsid w:val="007D4743"/>
    <w:rsid w:val="007F70C3"/>
    <w:rsid w:val="00801EBB"/>
    <w:rsid w:val="00803B2D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A3621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3247"/>
    <w:rsid w:val="00947DDA"/>
    <w:rsid w:val="00953F02"/>
    <w:rsid w:val="00956BF0"/>
    <w:rsid w:val="00983270"/>
    <w:rsid w:val="009861BA"/>
    <w:rsid w:val="0099333F"/>
    <w:rsid w:val="009A08DD"/>
    <w:rsid w:val="009A0FD1"/>
    <w:rsid w:val="009D19E3"/>
    <w:rsid w:val="009D1DE9"/>
    <w:rsid w:val="009E1AAD"/>
    <w:rsid w:val="009E1B1E"/>
    <w:rsid w:val="009E6F71"/>
    <w:rsid w:val="00A07AB1"/>
    <w:rsid w:val="00A10621"/>
    <w:rsid w:val="00A1069D"/>
    <w:rsid w:val="00A12C59"/>
    <w:rsid w:val="00A2515F"/>
    <w:rsid w:val="00A3695F"/>
    <w:rsid w:val="00A470F7"/>
    <w:rsid w:val="00A6520A"/>
    <w:rsid w:val="00A65C66"/>
    <w:rsid w:val="00A66169"/>
    <w:rsid w:val="00A71100"/>
    <w:rsid w:val="00A73F8B"/>
    <w:rsid w:val="00A81865"/>
    <w:rsid w:val="00A84A50"/>
    <w:rsid w:val="00A922FF"/>
    <w:rsid w:val="00A962D0"/>
    <w:rsid w:val="00AA5BC8"/>
    <w:rsid w:val="00AB456C"/>
    <w:rsid w:val="00AF5119"/>
    <w:rsid w:val="00B02B16"/>
    <w:rsid w:val="00B05AA1"/>
    <w:rsid w:val="00B2042E"/>
    <w:rsid w:val="00B21EB3"/>
    <w:rsid w:val="00B318ED"/>
    <w:rsid w:val="00B32F6F"/>
    <w:rsid w:val="00B52EFE"/>
    <w:rsid w:val="00B543F4"/>
    <w:rsid w:val="00B60FA0"/>
    <w:rsid w:val="00B677A5"/>
    <w:rsid w:val="00B82D3A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D5D4E"/>
    <w:rsid w:val="00BF400D"/>
    <w:rsid w:val="00BF4451"/>
    <w:rsid w:val="00C162AA"/>
    <w:rsid w:val="00C23405"/>
    <w:rsid w:val="00C32E72"/>
    <w:rsid w:val="00C35EA6"/>
    <w:rsid w:val="00C43A61"/>
    <w:rsid w:val="00C51453"/>
    <w:rsid w:val="00C51AED"/>
    <w:rsid w:val="00C62F18"/>
    <w:rsid w:val="00C64065"/>
    <w:rsid w:val="00C82232"/>
    <w:rsid w:val="00C9074F"/>
    <w:rsid w:val="00CA19A8"/>
    <w:rsid w:val="00CA26B2"/>
    <w:rsid w:val="00CC226D"/>
    <w:rsid w:val="00CD6B7F"/>
    <w:rsid w:val="00CE55A0"/>
    <w:rsid w:val="00CE6D2C"/>
    <w:rsid w:val="00CF437B"/>
    <w:rsid w:val="00CF5E0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C3928"/>
    <w:rsid w:val="00DC4C57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44FA5"/>
    <w:rsid w:val="00E507FF"/>
    <w:rsid w:val="00E73A3C"/>
    <w:rsid w:val="00E80E55"/>
    <w:rsid w:val="00E91125"/>
    <w:rsid w:val="00EA3F79"/>
    <w:rsid w:val="00EA5E7B"/>
    <w:rsid w:val="00EA6388"/>
    <w:rsid w:val="00EB182A"/>
    <w:rsid w:val="00ED1CC4"/>
    <w:rsid w:val="00ED5922"/>
    <w:rsid w:val="00EF5366"/>
    <w:rsid w:val="00EF74A7"/>
    <w:rsid w:val="00F02DAD"/>
    <w:rsid w:val="00F46A09"/>
    <w:rsid w:val="00F707CD"/>
    <w:rsid w:val="00F8282C"/>
    <w:rsid w:val="00F84A0B"/>
    <w:rsid w:val="00FB0CA7"/>
    <w:rsid w:val="00FB388D"/>
    <w:rsid w:val="00FC6E36"/>
    <w:rsid w:val="00FD5BAD"/>
    <w:rsid w:val="00FD703A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D5D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customXml/itemProps3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2323</Words>
  <Characters>13943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Artur Ligocki Nadleśnictwo Kutno</cp:lastModifiedBy>
  <cp:revision>2</cp:revision>
  <cp:lastPrinted>2024-03-13T06:31:00Z</cp:lastPrinted>
  <dcterms:created xsi:type="dcterms:W3CDTF">2025-10-14T10:38:00Z</dcterms:created>
  <dcterms:modified xsi:type="dcterms:W3CDTF">2025-10-14T10:38:00Z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